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6450B" w14:textId="101AAED1" w:rsidR="00EA39BB" w:rsidRPr="00531B9A" w:rsidRDefault="00DC52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>Iktatószám:</w:t>
      </w:r>
      <w:r w:rsidR="00B37418" w:rsidRPr="00531B9A">
        <w:rPr>
          <w:rFonts w:ascii="Times New Roman" w:eastAsia="Times New Roman" w:hAnsi="Times New Roman" w:cs="Times New Roman"/>
          <w:sz w:val="20"/>
          <w:szCs w:val="20"/>
        </w:rPr>
        <w:t xml:space="preserve"> SZPMH/</w:t>
      </w:r>
      <w:r w:rsidR="00224E0F">
        <w:rPr>
          <w:rFonts w:ascii="Times New Roman" w:eastAsia="Times New Roman" w:hAnsi="Times New Roman" w:cs="Times New Roman"/>
          <w:sz w:val="20"/>
          <w:szCs w:val="20"/>
        </w:rPr>
        <w:t>16070-</w:t>
      </w:r>
      <w:r w:rsidR="00907FF2">
        <w:rPr>
          <w:rFonts w:ascii="Times New Roman" w:eastAsia="Times New Roman" w:hAnsi="Times New Roman" w:cs="Times New Roman"/>
          <w:sz w:val="20"/>
          <w:szCs w:val="20"/>
        </w:rPr>
        <w:t>…</w:t>
      </w:r>
      <w:r w:rsidR="00224E0F">
        <w:rPr>
          <w:rFonts w:ascii="Times New Roman" w:eastAsia="Times New Roman" w:hAnsi="Times New Roman" w:cs="Times New Roman"/>
          <w:sz w:val="20"/>
          <w:szCs w:val="20"/>
        </w:rPr>
        <w:t>/2025</w:t>
      </w:r>
    </w:p>
    <w:p w14:paraId="0C214F04" w14:textId="62301E7F" w:rsidR="00D35CBE" w:rsidRDefault="00B43416">
      <w:pPr>
        <w:suppressAutoHyphens/>
        <w:spacing w:before="720" w:after="240" w:line="240" w:lineRule="auto"/>
        <w:jc w:val="center"/>
        <w:rPr>
          <w:moveFrom w:id="0" w:author="takacs.lajos@szigethalom.hu" w:date="2025-11-03T13:49:00Z" w16du:dateUtc="2025-11-03T12:49:00Z"/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pPrChange w:id="1" w:author="takacs.lajos@szigethalom.hu" w:date="2025-11-03T14:36:00Z" w16du:dateUtc="2025-11-03T13:36:00Z">
          <w:pPr>
            <w:suppressAutoHyphens/>
            <w:spacing w:before="240" w:after="240" w:line="240" w:lineRule="auto"/>
            <w:jc w:val="center"/>
          </w:pPr>
        </w:pPrChange>
      </w:pPr>
      <w:ins w:id="2" w:author="takacs.lajos@szigethalom.hu" w:date="2025-11-03T14:28:00Z" w16du:dateUtc="2025-11-03T13:28:00Z">
        <w:r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t>Családi bölcsőde ellátásr</w:t>
        </w:r>
      </w:ins>
      <w:ins w:id="3" w:author="takacs.lajos@szigethalom.hu" w:date="2025-11-03T14:29:00Z" w16du:dateUtc="2025-11-03T13:29:00Z">
        <w:r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t xml:space="preserve">a vonatkozó </w:t>
        </w:r>
      </w:ins>
      <w:moveFromRangeStart w:id="4" w:author="takacs.lajos@szigethalom.hu" w:date="2025-11-03T13:49:00Z" w:name="move213070167"/>
      <w:moveFrom w:id="5" w:author="takacs.lajos@szigethalom.hu" w:date="2025-11-03T13:49:00Z" w16du:dateUtc="2025-11-03T12:49:00Z">
        <w:r w:rsidR="00DC526E" w:rsidRPr="00531B9A" w:rsidDel="006C71BE"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t>Feladatellátási szerződés</w:t>
        </w:r>
      </w:moveFrom>
    </w:p>
    <w:moveFromRangeEnd w:id="4"/>
    <w:p w14:paraId="278C4411" w14:textId="77777777" w:rsidR="00B43416" w:rsidRPr="00531B9A" w:rsidDel="006C71BE" w:rsidRDefault="00B43416">
      <w:pPr>
        <w:suppressAutoHyphens/>
        <w:spacing w:before="720" w:after="0" w:line="240" w:lineRule="auto"/>
        <w:jc w:val="center"/>
        <w:rPr>
          <w:ins w:id="6" w:author="takacs.lajos@szigethalom.hu" w:date="2025-11-03T14:29:00Z" w16du:dateUtc="2025-11-03T13:29:00Z"/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pPrChange w:id="7" w:author="takacs.lajos@szigethalom.hu" w:date="2025-11-03T14:36:00Z" w16du:dateUtc="2025-11-03T13:36:00Z">
          <w:pPr>
            <w:suppressAutoHyphens/>
            <w:spacing w:before="240" w:after="0" w:line="240" w:lineRule="auto"/>
            <w:jc w:val="center"/>
          </w:pPr>
        </w:pPrChange>
      </w:pPr>
    </w:p>
    <w:p w14:paraId="7CC31207" w14:textId="6386FD3D" w:rsidR="006C71BE" w:rsidRPr="00531B9A" w:rsidDel="006C71BE" w:rsidRDefault="00EA39BB">
      <w:pPr>
        <w:suppressAutoHyphens/>
        <w:spacing w:after="240" w:line="240" w:lineRule="auto"/>
        <w:jc w:val="center"/>
        <w:rPr>
          <w:del w:id="8" w:author="takacs.lajos@szigethalom.hu" w:date="2025-11-03T13:49:00Z" w16du:dateUtc="2025-11-03T12:49:00Z"/>
          <w:moveTo w:id="9" w:author="takacs.lajos@szigethalom.hu" w:date="2025-11-03T13:49:00Z" w16du:dateUtc="2025-11-03T12:49:00Z"/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pPrChange w:id="10" w:author="takacs.lajos@szigethalom.hu" w:date="2025-11-03T14:29:00Z" w16du:dateUtc="2025-11-03T13:29:00Z">
          <w:pPr>
            <w:suppressAutoHyphens/>
            <w:spacing w:before="240" w:after="0" w:line="240" w:lineRule="auto"/>
            <w:jc w:val="center"/>
          </w:pPr>
        </w:pPrChange>
      </w:pPr>
      <w:del w:id="11" w:author="takacs.lajos@szigethalom.hu" w:date="2025-11-03T14:26:00Z" w16du:dateUtc="2025-11-03T13:26:00Z">
        <w:r w:rsidRPr="00531B9A" w:rsidDel="00B43416"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delText xml:space="preserve">családi bölcsőde </w:delText>
        </w:r>
        <w:r w:rsidR="00751B6A" w:rsidRPr="00531B9A" w:rsidDel="00B43416"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delText>ellátás</w:delText>
        </w:r>
      </w:del>
      <w:ins w:id="12" w:author="takacs.lajos@szigethalom.hu" w:date="2025-11-03T14:28:00Z" w16du:dateUtc="2025-11-03T13:28:00Z">
        <w:r w:rsidR="00B43416"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t>f</w:t>
        </w:r>
      </w:ins>
      <w:moveToRangeStart w:id="13" w:author="takacs.lajos@szigethalom.hu" w:date="2025-11-03T13:49:00Z" w:name="move213070167"/>
      <w:moveTo w:id="14" w:author="takacs.lajos@szigethalom.hu" w:date="2025-11-03T13:49:00Z" w16du:dateUtc="2025-11-03T12:49:00Z">
        <w:del w:id="15" w:author="takacs.lajos@szigethalom.hu" w:date="2025-11-03T14:28:00Z" w16du:dateUtc="2025-11-03T13:28:00Z">
          <w:r w:rsidR="006C71BE" w:rsidRPr="00531B9A" w:rsidDel="00B43416">
            <w:rPr>
              <w:rFonts w:ascii="Times New Roman" w:eastAsia="Times New Roman" w:hAnsi="Times New Roman" w:cs="Times New Roman"/>
              <w:b/>
              <w:smallCaps/>
              <w:spacing w:val="20"/>
              <w:sz w:val="20"/>
              <w:szCs w:val="20"/>
            </w:rPr>
            <w:delText>F</w:delText>
          </w:r>
        </w:del>
        <w:r w:rsidR="006C71BE" w:rsidRPr="00531B9A"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t>eladatellátási szerződés</w:t>
        </w:r>
      </w:moveTo>
      <w:ins w:id="16" w:author="takacs.lajos@szigethalom.hu" w:date="2025-11-03T13:49:00Z" w16du:dateUtc="2025-11-03T12:49:00Z">
        <w:r w:rsidR="006C71BE"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t xml:space="preserve"> </w:t>
        </w:r>
      </w:ins>
      <w:ins w:id="17" w:author="takacs.lajos@szigethalom.hu" w:date="2025-11-03T14:28:00Z" w16du:dateUtc="2025-11-03T13:28:00Z">
        <w:r w:rsidR="00B43416"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t xml:space="preserve">1. számú </w:t>
        </w:r>
      </w:ins>
      <w:ins w:id="18" w:author="takacs.lajos@szigethalom.hu" w:date="2025-11-03T13:49:00Z" w16du:dateUtc="2025-11-03T12:49:00Z">
        <w:r w:rsidR="006C71BE"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t>módosítása</w:t>
        </w:r>
      </w:ins>
    </w:p>
    <w:moveToRangeEnd w:id="13"/>
    <w:p w14:paraId="74E10A1E" w14:textId="62979984" w:rsidR="00D35CBE" w:rsidRDefault="00751B6A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pPrChange w:id="19" w:author="takacs.lajos@szigethalom.hu" w:date="2025-11-03T14:29:00Z" w16du:dateUtc="2025-11-03T13:29:00Z">
          <w:pPr>
            <w:suppressAutoHyphens/>
            <w:spacing w:after="120" w:line="240" w:lineRule="auto"/>
            <w:jc w:val="center"/>
          </w:pPr>
        </w:pPrChange>
      </w:pPr>
      <w:del w:id="20" w:author="takacs.lajos@szigethalom.hu" w:date="2025-11-03T13:49:00Z" w16du:dateUtc="2025-11-03T12:49:00Z">
        <w:r w:rsidRPr="00531B9A" w:rsidDel="006C71BE"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delText xml:space="preserve"> biztosítás</w:delText>
        </w:r>
      </w:del>
      <w:del w:id="21" w:author="takacs.lajos@szigethalom.hu" w:date="2025-11-03T13:48:00Z" w16du:dateUtc="2025-11-03T12:48:00Z">
        <w:r w:rsidRPr="00531B9A" w:rsidDel="006C71BE">
          <w:rPr>
            <w:rFonts w:ascii="Times New Roman" w:eastAsia="Times New Roman" w:hAnsi="Times New Roman" w:cs="Times New Roman"/>
            <w:b/>
            <w:smallCaps/>
            <w:spacing w:val="20"/>
            <w:sz w:val="20"/>
            <w:szCs w:val="20"/>
          </w:rPr>
          <w:delText>ára</w:delText>
        </w:r>
      </w:del>
    </w:p>
    <w:p w14:paraId="784E0D8B" w14:textId="08A5CC81" w:rsidR="00D35CBE" w:rsidRPr="00531B9A" w:rsidRDefault="00DC526E" w:rsidP="00531B9A">
      <w:pPr>
        <w:suppressAutoHyphens/>
        <w:spacing w:afterLines="5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amely létrejött egyrészről </w:t>
      </w: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Szigethalom Város Önkormányzat</w:t>
      </w:r>
      <w:r w:rsidR="008521E7"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 (székhely: 2315 Szigethalom, Kossuth Lajos utca 10</w:t>
      </w:r>
      <w:r w:rsidR="00751B6A" w:rsidRPr="00531B9A">
        <w:rPr>
          <w:rFonts w:ascii="Times New Roman" w:eastAsia="Times New Roman" w:hAnsi="Times New Roman" w:cs="Times New Roman"/>
          <w:sz w:val="20"/>
          <w:szCs w:val="20"/>
        </w:rPr>
        <w:t>; törzskönyvi azonosító száma: 730941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) képviseli: </w:t>
      </w:r>
      <w:r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Fáki László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, polgármester</w:t>
      </w:r>
      <w:r w:rsidRPr="00531B9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(a továbbiakban: Önkormányzat), </w:t>
      </w:r>
    </w:p>
    <w:p w14:paraId="656A7605" w14:textId="743915D7" w:rsidR="00D35CBE" w:rsidRDefault="00DC526E" w:rsidP="00531B9A">
      <w:pPr>
        <w:suppressAutoHyphens/>
        <w:spacing w:afterLines="50" w:after="120" w:line="240" w:lineRule="auto"/>
        <w:jc w:val="both"/>
        <w:rPr>
          <w:ins w:id="22" w:author="takacs.lajos@szigethalom.hu" w:date="2025-11-03T14:29:00Z" w16du:dateUtc="2025-11-03T13:29:00Z"/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másrészről </w:t>
      </w:r>
      <w:r w:rsidR="00EA39BB" w:rsidRPr="00531B9A"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 w:rsidR="00EA39BB" w:rsidRPr="00531B9A">
        <w:rPr>
          <w:rFonts w:ascii="Times New Roman" w:eastAsia="Times New Roman" w:hAnsi="Times New Roman" w:cs="Times New Roman"/>
          <w:b/>
          <w:sz w:val="20"/>
          <w:szCs w:val="20"/>
        </w:rPr>
        <w:t>Janet Alapítvány</w:t>
      </w:r>
      <w:r w:rsidRPr="00531B9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(cégbejegyzés szám: Cg. 13-09-216296; székhely: </w:t>
      </w:r>
      <w:r w:rsidR="00EA39BB" w:rsidRPr="00531B9A">
        <w:rPr>
          <w:rFonts w:ascii="Times New Roman" w:eastAsia="Times New Roman" w:hAnsi="Times New Roman" w:cs="Times New Roman"/>
          <w:sz w:val="20"/>
          <w:szCs w:val="20"/>
        </w:rPr>
        <w:t>2315 Szigethalom, Bagoly utca 2., 2. ajtó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>; adószám: 23911705-2-13</w:t>
      </w:r>
      <w:r w:rsidR="00CB01F9" w:rsidRPr="00531B9A">
        <w:rPr>
          <w:rFonts w:ascii="Times New Roman" w:eastAsia="Times New Roman" w:hAnsi="Times New Roman" w:cs="Times New Roman"/>
          <w:sz w:val="20"/>
          <w:szCs w:val="20"/>
        </w:rPr>
        <w:t>;</w:t>
      </w:r>
      <w:r w:rsidR="00435B62" w:rsidRPr="00531B9A">
        <w:rPr>
          <w:rFonts w:ascii="Times New Roman" w:eastAsia="Times New Roman" w:hAnsi="Times New Roman" w:cs="Times New Roman"/>
          <w:sz w:val="20"/>
          <w:szCs w:val="20"/>
        </w:rPr>
        <w:t xml:space="preserve"> képviseli: </w:t>
      </w:r>
      <w:r w:rsidR="00435B62" w:rsidRPr="00531B9A">
        <w:rPr>
          <w:rFonts w:ascii="Times New Roman" w:eastAsia="Times New Roman" w:hAnsi="Times New Roman" w:cs="Times New Roman"/>
          <w:b/>
          <w:bCs/>
          <w:sz w:val="20"/>
          <w:szCs w:val="20"/>
        </w:rPr>
        <w:t>Kovács Károly</w:t>
      </w:r>
      <w:r w:rsidR="00435B62" w:rsidRPr="00531B9A">
        <w:rPr>
          <w:rFonts w:ascii="Times New Roman" w:eastAsia="Times New Roman" w:hAnsi="Times New Roman" w:cs="Times New Roman"/>
          <w:sz w:val="20"/>
          <w:szCs w:val="20"/>
        </w:rPr>
        <w:t xml:space="preserve"> anyja neve: Sinka Mária, lakcíme: 2315 Szigethalom Bagoly utca 2. 2. ajtó, adóazonosító jele: 8463461662;</w:t>
      </w:r>
      <w:r w:rsidR="00CB01F9" w:rsidRPr="00531B9A">
        <w:rPr>
          <w:rFonts w:ascii="Times New Roman" w:eastAsia="Times New Roman" w:hAnsi="Times New Roman" w:cs="Times New Roman"/>
          <w:sz w:val="20"/>
          <w:szCs w:val="20"/>
        </w:rPr>
        <w:t xml:space="preserve"> a továbbiakban: </w:t>
      </w:r>
      <w:r w:rsidR="008521E7" w:rsidRPr="00531B9A">
        <w:rPr>
          <w:rFonts w:ascii="Times New Roman" w:eastAsia="Times New Roman" w:hAnsi="Times New Roman" w:cs="Times New Roman"/>
          <w:sz w:val="20"/>
          <w:szCs w:val="20"/>
        </w:rPr>
        <w:t>Szolgáltató; együttesen: Felek</w:t>
      </w:r>
      <w:r w:rsidR="0070062A" w:rsidRPr="00531B9A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 w:rsidR="00EA39BB" w:rsidRPr="00531B9A">
        <w:rPr>
          <w:rFonts w:ascii="Times New Roman" w:eastAsia="Times New Roman" w:hAnsi="Times New Roman" w:cs="Times New Roman"/>
          <w:sz w:val="20"/>
          <w:szCs w:val="20"/>
        </w:rPr>
        <w:t>között</w:t>
      </w:r>
      <w:r w:rsidR="00CB01F9" w:rsidRPr="00531B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7E0DEB4B" w14:textId="0D2FE019" w:rsidR="00B43416" w:rsidRDefault="00B43416" w:rsidP="00531B9A">
      <w:pPr>
        <w:suppressAutoHyphens/>
        <w:spacing w:afterLines="50" w:after="120" w:line="240" w:lineRule="auto"/>
        <w:jc w:val="both"/>
        <w:rPr>
          <w:ins w:id="23" w:author="takacs.lajos@szigethalom.hu" w:date="2025-11-03T14:23:00Z" w16du:dateUtc="2025-11-03T13:23:00Z"/>
          <w:rFonts w:ascii="Times New Roman" w:eastAsia="Times New Roman" w:hAnsi="Times New Roman" w:cs="Times New Roman"/>
          <w:sz w:val="20"/>
          <w:szCs w:val="20"/>
        </w:rPr>
      </w:pPr>
      <w:ins w:id="24" w:author="takacs.lajos@szigethalom.hu" w:date="2025-11-03T14:29:00Z" w16du:dateUtc="2025-11-03T13:29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az alulírott </w:t>
        </w:r>
      </w:ins>
      <w:ins w:id="25" w:author="takacs.lajos@szigethalom.hu" w:date="2025-11-03T14:30:00Z" w16du:dateUtc="2025-11-03T13:30:00Z">
        <w:r>
          <w:rPr>
            <w:rFonts w:ascii="Times New Roman" w:eastAsia="Times New Roman" w:hAnsi="Times New Roman" w:cs="Times New Roman"/>
            <w:sz w:val="20"/>
            <w:szCs w:val="20"/>
          </w:rPr>
          <w:t>napon és helyen az alábbiakban megállapított feltételek szerint.</w:t>
        </w:r>
      </w:ins>
    </w:p>
    <w:p w14:paraId="3B1FFE55" w14:textId="60C77038" w:rsidR="00B43416" w:rsidRPr="00646193" w:rsidRDefault="00B43416">
      <w:pPr>
        <w:pStyle w:val="Listaszerbekezds"/>
        <w:numPr>
          <w:ilvl w:val="0"/>
          <w:numId w:val="21"/>
        </w:numPr>
        <w:suppressAutoHyphens/>
        <w:spacing w:after="120" w:line="240" w:lineRule="auto"/>
        <w:ind w:left="714" w:hanging="357"/>
        <w:contextualSpacing w:val="0"/>
        <w:jc w:val="both"/>
        <w:rPr>
          <w:ins w:id="26" w:author="takacs.lajos@szigethalom.hu" w:date="2025-11-03T14:31:00Z" w16du:dateUtc="2025-11-03T13:31:00Z"/>
          <w:rFonts w:ascii="Times New Roman" w:eastAsia="Times New Roman" w:hAnsi="Times New Roman" w:cs="Times New Roman"/>
          <w:sz w:val="20"/>
          <w:szCs w:val="20"/>
          <w:rPrChange w:id="27" w:author="takacs.lajos@szigethalom.hu" w:date="2025-11-03T14:35:00Z" w16du:dateUtc="2025-11-03T13:35:00Z">
            <w:rPr>
              <w:ins w:id="28" w:author="takacs.lajos@szigethalom.hu" w:date="2025-11-03T14:31:00Z" w16du:dateUtc="2025-11-03T13:31:00Z"/>
              <w:rFonts w:eastAsia="Times New Roman"/>
            </w:rPr>
          </w:rPrChange>
        </w:rPr>
        <w:pPrChange w:id="29" w:author="takacs.lajos@szigethalom.hu" w:date="2025-11-03T14:35:00Z" w16du:dateUtc="2025-11-03T13:35:00Z">
          <w:pPr>
            <w:suppressAutoHyphens/>
            <w:spacing w:afterLines="50" w:after="120" w:line="240" w:lineRule="auto"/>
            <w:jc w:val="both"/>
          </w:pPr>
        </w:pPrChange>
      </w:pPr>
      <w:ins w:id="30" w:author="takacs.lajos@szigethalom.hu" w:date="2025-11-03T14:30:00Z" w16du:dateUtc="2025-11-03T13:30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31" w:author="takacs.lajos@szigethalom.hu" w:date="2025-11-03T14:35:00Z" w16du:dateUtc="2025-11-03T13:35:00Z">
              <w:rPr>
                <w:rFonts w:eastAsia="Times New Roman"/>
              </w:rPr>
            </w:rPrChange>
          </w:rPr>
          <w:t xml:space="preserve">Felek rögzítik, hogy </w:t>
        </w:r>
      </w:ins>
      <w:ins w:id="32" w:author="takacs.lajos@szigethalom.hu" w:date="2025-11-03T14:23:00Z" w16du:dateUtc="2025-11-03T13:23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33" w:author="takacs.lajos@szigethalom.hu" w:date="2025-11-03T14:35:00Z" w16du:dateUtc="2025-11-03T13:35:00Z">
              <w:rPr>
                <w:rFonts w:eastAsia="Times New Roman"/>
              </w:rPr>
            </w:rPrChange>
          </w:rPr>
          <w:t xml:space="preserve">a Képviselő-testület által </w:t>
        </w:r>
      </w:ins>
      <w:ins w:id="34" w:author="takacs.lajos@szigethalom.hu" w:date="2025-11-03T14:24:00Z" w16du:dateUtc="2025-11-03T13:24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35" w:author="takacs.lajos@szigethalom.hu" w:date="2025-11-03T14:35:00Z" w16du:dateUtc="2025-11-03T13:35:00Z">
              <w:rPr>
                <w:rFonts w:eastAsia="Times New Roman"/>
              </w:rPr>
            </w:rPrChange>
          </w:rPr>
          <w:t>81/2025. (V. 20.) Kt. határozattal elfogadott, a Szigethalmi Polgármesteri Hivatalban</w:t>
        </w:r>
      </w:ins>
      <w:ins w:id="36" w:author="takacs.lajos@szigethalom.hu" w:date="2025-11-03T14:23:00Z" w16du:dateUtc="2025-11-03T13:23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37" w:author="takacs.lajos@szigethalom.hu" w:date="2025-11-03T14:35:00Z" w16du:dateUtc="2025-11-03T13:35:00Z">
              <w:rPr>
                <w:rFonts w:eastAsia="Times New Roman"/>
              </w:rPr>
            </w:rPrChange>
          </w:rPr>
          <w:t xml:space="preserve"> SZPMH/16070-1/2025 iktatószám</w:t>
        </w:r>
      </w:ins>
      <w:ins w:id="38" w:author="takacs.lajos@szigethalom.hu" w:date="2025-11-03T14:24:00Z" w16du:dateUtc="2025-11-03T13:24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39" w:author="takacs.lajos@szigethalom.hu" w:date="2025-11-03T14:35:00Z" w16du:dateUtc="2025-11-03T13:35:00Z">
              <w:rPr>
                <w:rFonts w:eastAsia="Times New Roman"/>
              </w:rPr>
            </w:rPrChange>
          </w:rPr>
          <w:t xml:space="preserve">on nyilvántartott </w:t>
        </w:r>
      </w:ins>
      <w:ins w:id="40" w:author="takacs.lajos@szigethalom.hu" w:date="2025-11-03T14:30:00Z" w16du:dateUtc="2025-11-03T13:30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41" w:author="takacs.lajos@szigethalom.hu" w:date="2025-11-03T14:35:00Z" w16du:dateUtc="2025-11-03T13:35:00Z">
              <w:rPr>
                <w:rFonts w:eastAsia="Times New Roman"/>
              </w:rPr>
            </w:rPrChange>
          </w:rPr>
          <w:t xml:space="preserve">családi bölcsőde fenttartásáról szóló </w:t>
        </w:r>
      </w:ins>
      <w:ins w:id="42" w:author="takacs.lajos@szigethalom.hu" w:date="2025-11-03T14:25:00Z" w16du:dateUtc="2025-11-03T13:25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43" w:author="takacs.lajos@szigethalom.hu" w:date="2025-11-03T14:35:00Z" w16du:dateUtc="2025-11-03T13:35:00Z">
              <w:rPr>
                <w:rFonts w:eastAsia="Times New Roman"/>
              </w:rPr>
            </w:rPrChange>
          </w:rPr>
          <w:t>feladatellátási szerződés</w:t>
        </w:r>
      </w:ins>
      <w:ins w:id="44" w:author="takacs.lajos@szigethalom.hu" w:date="2025-11-03T14:30:00Z" w16du:dateUtc="2025-11-03T13:30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45" w:author="takacs.lajos@szigethalom.hu" w:date="2025-11-03T14:35:00Z" w16du:dateUtc="2025-11-03T13:35:00Z">
              <w:rPr>
                <w:rFonts w:eastAsia="Times New Roman"/>
              </w:rPr>
            </w:rPrChange>
          </w:rPr>
          <w:t xml:space="preserve">t </w:t>
        </w:r>
      </w:ins>
      <w:ins w:id="46" w:author="takacs.lajos@szigethalom.hu" w:date="2025-11-03T14:31:00Z" w16du:dateUtc="2025-11-03T13:31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47" w:author="takacs.lajos@szigethalom.hu" w:date="2025-11-03T14:35:00Z" w16du:dateUtc="2025-11-03T13:35:00Z">
              <w:rPr>
                <w:rFonts w:eastAsia="Times New Roman"/>
              </w:rPr>
            </w:rPrChange>
          </w:rPr>
          <w:t>(a továbbiakban: FESZ) módosítják</w:t>
        </w:r>
      </w:ins>
      <w:ins w:id="48" w:author="takacs.lajos@szigethalom.hu" w:date="2025-11-03T14:25:00Z" w16du:dateUtc="2025-11-03T13:25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49" w:author="takacs.lajos@szigethalom.hu" w:date="2025-11-03T14:35:00Z" w16du:dateUtc="2025-11-03T13:35:00Z">
              <w:rPr>
                <w:rFonts w:eastAsia="Times New Roman"/>
              </w:rPr>
            </w:rPrChange>
          </w:rPr>
          <w:t>.</w:t>
        </w:r>
      </w:ins>
    </w:p>
    <w:p w14:paraId="6C75300F" w14:textId="63C457E6" w:rsidR="00B43416" w:rsidRDefault="00B43416">
      <w:pPr>
        <w:pStyle w:val="Listaszerbekezds"/>
        <w:numPr>
          <w:ilvl w:val="0"/>
          <w:numId w:val="21"/>
        </w:numPr>
        <w:suppressAutoHyphens/>
        <w:spacing w:after="120" w:line="240" w:lineRule="auto"/>
        <w:ind w:left="714" w:hanging="357"/>
        <w:contextualSpacing w:val="0"/>
        <w:jc w:val="both"/>
        <w:rPr>
          <w:ins w:id="50" w:author="takacs.lajos@szigethalom.hu" w:date="2025-11-05T14:18:00Z" w16du:dateUtc="2025-11-05T13:18:00Z"/>
          <w:rFonts w:ascii="Times New Roman" w:eastAsia="Times New Roman" w:hAnsi="Times New Roman" w:cs="Times New Roman"/>
          <w:sz w:val="20"/>
          <w:szCs w:val="20"/>
        </w:rPr>
      </w:pPr>
      <w:ins w:id="51" w:author="takacs.lajos@szigethalom.hu" w:date="2025-11-03T14:31:00Z" w16du:dateUtc="2025-11-03T13:31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52" w:author="takacs.lajos@szigethalom.hu" w:date="2025-11-03T14:35:00Z" w16du:dateUtc="2025-11-03T13:35:00Z">
              <w:rPr>
                <w:rFonts w:eastAsia="Times New Roman"/>
              </w:rPr>
            </w:rPrChange>
          </w:rPr>
          <w:t xml:space="preserve">Felek megállapodnak, hogy a FESZ </w:t>
        </w:r>
      </w:ins>
      <w:ins w:id="53" w:author="takacs.lajos@szigethalom.hu" w:date="2025-11-03T14:32:00Z" w16du:dateUtc="2025-11-03T13:32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54" w:author="takacs.lajos@szigethalom.hu" w:date="2025-11-03T14:35:00Z" w16du:dateUtc="2025-11-03T13:35:00Z">
              <w:rPr>
                <w:rFonts w:eastAsia="Times New Roman"/>
              </w:rPr>
            </w:rPrChange>
          </w:rPr>
          <w:t>III. alcím 1. pontj</w:t>
        </w:r>
      </w:ins>
      <w:ins w:id="55" w:author="takacs.lajos@szigethalom.hu" w:date="2025-11-05T14:18:00Z" w16du:dateUtc="2025-11-05T13:18:00Z">
        <w:r w:rsidR="00887119">
          <w:rPr>
            <w:rFonts w:ascii="Times New Roman" w:eastAsia="Times New Roman" w:hAnsi="Times New Roman" w:cs="Times New Roman"/>
            <w:sz w:val="20"/>
            <w:szCs w:val="20"/>
          </w:rPr>
          <w:t>a helyébe a következő rendelkezés lép:</w:t>
        </w:r>
      </w:ins>
    </w:p>
    <w:p w14:paraId="19C653AB" w14:textId="36F55C8C" w:rsidR="00887119" w:rsidRPr="0066571F" w:rsidRDefault="00972E4E" w:rsidP="0066571F">
      <w:pPr>
        <w:pStyle w:val="Listaszerbekezds"/>
        <w:suppressAutoHyphens/>
        <w:spacing w:after="120" w:line="240" w:lineRule="auto"/>
        <w:ind w:left="714"/>
        <w:contextualSpacing w:val="0"/>
        <w:jc w:val="both"/>
        <w:rPr>
          <w:ins w:id="56" w:author="takacs.lajos@szigethalom.hu" w:date="2025-11-03T14:32:00Z" w16du:dateUtc="2025-11-03T13:32:00Z"/>
          <w:rFonts w:ascii="Times New Roman" w:eastAsia="Times New Roman" w:hAnsi="Times New Roman" w:cs="Times New Roman"/>
          <w:sz w:val="20"/>
          <w:szCs w:val="20"/>
          <w:rPrChange w:id="57" w:author="takacs.lajos@szigethalom.hu" w:date="2025-11-06T08:53:00Z" w16du:dateUtc="2025-11-06T07:53:00Z">
            <w:rPr>
              <w:ins w:id="58" w:author="takacs.lajos@szigethalom.hu" w:date="2025-11-03T14:32:00Z" w16du:dateUtc="2025-11-03T13:32:00Z"/>
              <w:rFonts w:eastAsia="Times New Roman"/>
            </w:rPr>
          </w:rPrChange>
        </w:rPr>
        <w:pPrChange w:id="59" w:author="takacs.lajos@szigethalom.hu" w:date="2025-11-06T08:57:00Z" w16du:dateUtc="2025-11-06T07:57:00Z">
          <w:pPr>
            <w:suppressAutoHyphens/>
            <w:spacing w:afterLines="50" w:after="120" w:line="240" w:lineRule="auto"/>
            <w:jc w:val="both"/>
          </w:pPr>
        </w:pPrChange>
      </w:pPr>
      <w:bookmarkStart w:id="60" w:name="_Hlk213311885"/>
      <w:ins w:id="61" w:author="takacs.lajos@szigethalom.hu" w:date="2025-11-05T14:25:00Z" w16du:dateUtc="2025-11-05T13:25:00Z">
        <w:r w:rsidRPr="00972E4E">
          <w:rPr>
            <w:rFonts w:ascii="Times New Roman" w:eastAsia="Times New Roman" w:hAnsi="Times New Roman" w:cs="Times New Roman"/>
            <w:sz w:val="20"/>
            <w:szCs w:val="20"/>
          </w:rPr>
          <w:t xml:space="preserve">„1. A Szolgáltató a szerződés II. pontjában meghatározott feladatát az általa fenntartott és működtetett Családi Bölcsődében látja el 16 férőhely erejéig. </w:t>
        </w:r>
        <w:r w:rsidRPr="0066571F">
          <w:rPr>
            <w:rFonts w:ascii="Times New Roman" w:eastAsia="Times New Roman" w:hAnsi="Times New Roman" w:cs="Times New Roman"/>
            <w:sz w:val="20"/>
            <w:szCs w:val="20"/>
            <w:rPrChange w:id="62" w:author="takacs.lajos@szigethalom.hu" w:date="2025-11-06T08:53:00Z" w16du:dateUtc="2025-11-06T07:53:00Z">
              <w:rPr>
                <w:rFonts w:eastAsia="Times New Roman"/>
              </w:rPr>
            </w:rPrChange>
          </w:rPr>
          <w:t xml:space="preserve">A feladatellátás </w:t>
        </w:r>
      </w:ins>
      <w:ins w:id="63" w:author="takacs.lajos@szigethalom.hu" w:date="2025-11-06T08:53:00Z" w16du:dateUtc="2025-11-06T07:53:00Z">
        <w:r w:rsidR="0066571F">
          <w:rPr>
            <w:rFonts w:ascii="Times New Roman" w:eastAsia="Times New Roman" w:hAnsi="Times New Roman" w:cs="Times New Roman"/>
            <w:sz w:val="20"/>
            <w:szCs w:val="20"/>
          </w:rPr>
          <w:t xml:space="preserve">a </w:t>
        </w:r>
      </w:ins>
      <w:ins w:id="64" w:author="takacs.lajos@szigethalom.hu" w:date="2025-11-05T14:25:00Z" w16du:dateUtc="2025-11-05T13:25:00Z">
        <w:r w:rsidRPr="0066571F">
          <w:rPr>
            <w:rFonts w:ascii="Times New Roman" w:eastAsia="Times New Roman" w:hAnsi="Times New Roman" w:cs="Times New Roman"/>
            <w:sz w:val="20"/>
            <w:szCs w:val="20"/>
            <w:rPrChange w:id="65" w:author="takacs.lajos@szigethalom.hu" w:date="2025-11-06T08:53:00Z" w16du:dateUtc="2025-11-06T07:53:00Z">
              <w:rPr>
                <w:rFonts w:eastAsia="Times New Roman"/>
              </w:rPr>
            </w:rPrChange>
          </w:rPr>
          <w:t>Szigethalom, Táncsics utca 49.</w:t>
        </w:r>
      </w:ins>
      <w:ins w:id="66" w:author="takacs.lajos@szigethalom.hu" w:date="2025-11-06T08:58:00Z" w16du:dateUtc="2025-11-06T07:58:00Z">
        <w:r w:rsidR="0066571F">
          <w:rPr>
            <w:rFonts w:ascii="Times New Roman" w:eastAsia="Times New Roman" w:hAnsi="Times New Roman" w:cs="Times New Roman"/>
            <w:sz w:val="20"/>
            <w:szCs w:val="20"/>
          </w:rPr>
          <w:t xml:space="preserve"> cím alatti</w:t>
        </w:r>
      </w:ins>
      <w:ins w:id="67" w:author="takacs.lajos@szigethalom.hu" w:date="2025-11-06T08:53:00Z" w16du:dateUtc="2025-11-06T07:53:00Z">
        <w:r w:rsidR="0066571F">
          <w:rPr>
            <w:rFonts w:ascii="Times New Roman" w:eastAsia="Times New Roman" w:hAnsi="Times New Roman" w:cs="Times New Roman"/>
            <w:sz w:val="20"/>
            <w:szCs w:val="20"/>
          </w:rPr>
          <w:t xml:space="preserve"> és</w:t>
        </w:r>
      </w:ins>
      <w:ins w:id="68" w:author="takacs.lajos@szigethalom.hu" w:date="2025-11-05T14:25:00Z" w16du:dateUtc="2025-11-05T13:25:00Z">
        <w:r w:rsidRPr="0066571F">
          <w:rPr>
            <w:rFonts w:ascii="Times New Roman" w:eastAsia="Times New Roman" w:hAnsi="Times New Roman" w:cs="Times New Roman"/>
            <w:sz w:val="20"/>
            <w:szCs w:val="20"/>
            <w:rPrChange w:id="69" w:author="takacs.lajos@szigethalom.hu" w:date="2025-11-06T08:53:00Z" w16du:dateUtc="2025-11-06T07:53:00Z">
              <w:rPr>
                <w:rFonts w:eastAsia="Times New Roman"/>
              </w:rPr>
            </w:rPrChange>
          </w:rPr>
          <w:t xml:space="preserve"> </w:t>
        </w:r>
      </w:ins>
      <w:ins w:id="70" w:author="takacs.lajos@szigethalom.hu" w:date="2025-11-06T08:58:00Z" w16du:dateUtc="2025-11-06T07:58:00Z">
        <w:r w:rsidR="0066571F">
          <w:rPr>
            <w:rFonts w:ascii="Times New Roman" w:eastAsia="Times New Roman" w:hAnsi="Times New Roman" w:cs="Times New Roman"/>
            <w:sz w:val="20"/>
            <w:szCs w:val="20"/>
          </w:rPr>
          <w:t xml:space="preserve">a </w:t>
        </w:r>
      </w:ins>
      <w:ins w:id="71" w:author="takacs.lajos@szigethalom.hu" w:date="2025-11-05T14:25:00Z" w16du:dateUtc="2025-11-05T13:25:00Z">
        <w:r w:rsidRPr="0066571F">
          <w:rPr>
            <w:rFonts w:ascii="Times New Roman" w:eastAsia="Times New Roman" w:hAnsi="Times New Roman" w:cs="Times New Roman"/>
            <w:sz w:val="20"/>
            <w:szCs w:val="20"/>
            <w:rPrChange w:id="72" w:author="takacs.lajos@szigethalom.hu" w:date="2025-11-06T08:53:00Z" w16du:dateUtc="2025-11-06T07:53:00Z">
              <w:rPr>
                <w:rFonts w:eastAsia="Times New Roman"/>
              </w:rPr>
            </w:rPrChange>
          </w:rPr>
          <w:t>Szigethalom, Fiumei utca 95.</w:t>
        </w:r>
      </w:ins>
      <w:ins w:id="73" w:author="takacs.lajos@szigethalom.hu" w:date="2025-11-06T08:53:00Z" w16du:dateUtc="2025-11-06T07:53:00Z">
        <w:r w:rsidR="0066571F">
          <w:rPr>
            <w:rFonts w:ascii="Times New Roman" w:eastAsia="Times New Roman" w:hAnsi="Times New Roman" w:cs="Times New Roman"/>
            <w:sz w:val="20"/>
            <w:szCs w:val="20"/>
          </w:rPr>
          <w:t xml:space="preserve"> </w:t>
        </w:r>
      </w:ins>
      <w:ins w:id="74" w:author="takacs.lajos@szigethalom.hu" w:date="2025-11-06T08:54:00Z" w16du:dateUtc="2025-11-06T07:54:00Z">
        <w:r w:rsidR="0066571F">
          <w:rPr>
            <w:rFonts w:ascii="Times New Roman" w:eastAsia="Times New Roman" w:hAnsi="Times New Roman" w:cs="Times New Roman"/>
            <w:sz w:val="20"/>
            <w:szCs w:val="20"/>
          </w:rPr>
          <w:t>cím alatti telephelyen történik.</w:t>
        </w:r>
      </w:ins>
      <w:ins w:id="75" w:author="takacs.lajos@szigethalom.hu" w:date="2025-11-05T14:25:00Z" w16du:dateUtc="2025-11-05T13:25:00Z">
        <w:r w:rsidRPr="0066571F">
          <w:rPr>
            <w:rFonts w:ascii="Times New Roman" w:eastAsia="Times New Roman" w:hAnsi="Times New Roman" w:cs="Times New Roman"/>
            <w:sz w:val="20"/>
            <w:szCs w:val="20"/>
            <w:rPrChange w:id="76" w:author="takacs.lajos@szigethalom.hu" w:date="2025-11-06T08:53:00Z" w16du:dateUtc="2025-11-06T07:53:00Z">
              <w:rPr>
                <w:rFonts w:eastAsia="Times New Roman"/>
              </w:rPr>
            </w:rPrChange>
          </w:rPr>
          <w:t>”</w:t>
        </w:r>
      </w:ins>
    </w:p>
    <w:bookmarkEnd w:id="60"/>
    <w:p w14:paraId="4DAA89BE" w14:textId="71853BFD" w:rsidR="00B43416" w:rsidRPr="00646193" w:rsidRDefault="00646193">
      <w:pPr>
        <w:pStyle w:val="Listaszerbekezds"/>
        <w:numPr>
          <w:ilvl w:val="0"/>
          <w:numId w:val="21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rPrChange w:id="77" w:author="takacs.lajos@szigethalom.hu" w:date="2025-11-03T14:35:00Z" w16du:dateUtc="2025-11-03T13:35:00Z">
            <w:rPr>
              <w:rFonts w:eastAsia="Times New Roman"/>
            </w:rPr>
          </w:rPrChange>
        </w:rPr>
        <w:pPrChange w:id="78" w:author="takacs.lajos@szigethalom.hu" w:date="2025-11-03T14:35:00Z" w16du:dateUtc="2025-11-03T13:35:00Z">
          <w:pPr>
            <w:suppressAutoHyphens/>
            <w:spacing w:afterLines="50" w:after="120" w:line="240" w:lineRule="auto"/>
            <w:jc w:val="both"/>
          </w:pPr>
        </w:pPrChange>
      </w:pPr>
      <w:ins w:id="79" w:author="takacs.lajos@szigethalom.hu" w:date="2025-11-03T14:32:00Z" w16du:dateUtc="2025-11-03T13:32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80" w:author="takacs.lajos@szigethalom.hu" w:date="2025-11-03T14:35:00Z" w16du:dateUtc="2025-11-03T13:35:00Z">
              <w:rPr>
                <w:rFonts w:eastAsia="Times New Roman"/>
              </w:rPr>
            </w:rPrChange>
          </w:rPr>
          <w:t>A FESZ jelen módosítással nem érintett részei tov</w:t>
        </w:r>
      </w:ins>
      <w:ins w:id="81" w:author="takacs.lajos@szigethalom.hu" w:date="2025-11-03T14:33:00Z" w16du:dateUtc="2025-11-03T13:33:00Z">
        <w:r w:rsidRPr="00646193">
          <w:rPr>
            <w:rFonts w:ascii="Times New Roman" w:eastAsia="Times New Roman" w:hAnsi="Times New Roman" w:cs="Times New Roman"/>
            <w:sz w:val="20"/>
            <w:szCs w:val="20"/>
            <w:rPrChange w:id="82" w:author="takacs.lajos@szigethalom.hu" w:date="2025-11-03T14:35:00Z" w16du:dateUtc="2025-11-03T13:35:00Z">
              <w:rPr>
                <w:rFonts w:eastAsia="Times New Roman"/>
              </w:rPr>
            </w:rPrChange>
          </w:rPr>
          <w:t>ábbra is hatályban maradnak.</w:t>
        </w:r>
      </w:ins>
    </w:p>
    <w:p w14:paraId="1A314FE6" w14:textId="28FD6A19" w:rsidR="00206446" w:rsidRPr="00531B9A" w:rsidDel="00B43416" w:rsidRDefault="00700A9D">
      <w:pPr>
        <w:suppressAutoHyphens/>
        <w:spacing w:after="120" w:line="240" w:lineRule="auto"/>
        <w:ind w:left="714" w:hanging="357"/>
        <w:jc w:val="both"/>
        <w:rPr>
          <w:del w:id="83" w:author="takacs.lajos@szigethalom.hu" w:date="2025-11-03T14:23:00Z" w16du:dateUtc="2025-11-03T13:23:00Z"/>
          <w:rFonts w:ascii="Times New Roman" w:eastAsia="Times New Roman" w:hAnsi="Times New Roman" w:cs="Times New Roman"/>
          <w:sz w:val="20"/>
          <w:szCs w:val="20"/>
        </w:rPr>
        <w:pPrChange w:id="84" w:author="takacs.lajos@szigethalom.hu" w:date="2025-11-03T14:35:00Z" w16du:dateUtc="2025-11-03T13:35:00Z">
          <w:pPr>
            <w:suppressAutoHyphens/>
            <w:spacing w:afterLines="50" w:after="120" w:line="240" w:lineRule="auto"/>
            <w:jc w:val="both"/>
          </w:pPr>
        </w:pPrChange>
      </w:pPr>
      <w:del w:id="85" w:author="takacs.lajos@szigethalom.hu" w:date="2025-11-03T14:23:00Z" w16du:dateUtc="2025-11-03T13:23:00Z">
        <w:r w:rsidRPr="00531B9A" w:rsidDel="00B43416">
          <w:rPr>
            <w:rFonts w:ascii="Times New Roman" w:eastAsia="Times New Roman" w:hAnsi="Times New Roman" w:cs="Times New Roman"/>
            <w:sz w:val="20"/>
            <w:szCs w:val="20"/>
          </w:rPr>
          <w:delText>a gyermekek napközbeni ellátását biztosító</w:delText>
        </w:r>
        <w:r w:rsidR="003C5E22" w:rsidRPr="00531B9A" w:rsidDel="00B43416">
          <w:rPr>
            <w:rFonts w:ascii="Times New Roman" w:eastAsia="Times New Roman" w:hAnsi="Times New Roman" w:cs="Times New Roman"/>
            <w:sz w:val="20"/>
            <w:szCs w:val="20"/>
          </w:rPr>
          <w:delText xml:space="preserve"> </w:delText>
        </w:r>
        <w:r w:rsidR="00EA39BB" w:rsidRPr="00531B9A" w:rsidDel="00B43416">
          <w:rPr>
            <w:rFonts w:ascii="Times New Roman" w:eastAsia="Times New Roman" w:hAnsi="Times New Roman" w:cs="Times New Roman"/>
            <w:b/>
            <w:bCs/>
            <w:sz w:val="20"/>
            <w:szCs w:val="20"/>
          </w:rPr>
          <w:delText>családi bölcsőde</w:delText>
        </w:r>
        <w:r w:rsidR="00EA39BB" w:rsidRPr="00531B9A" w:rsidDel="00B43416">
          <w:rPr>
            <w:rFonts w:ascii="Times New Roman" w:eastAsia="Times New Roman" w:hAnsi="Times New Roman" w:cs="Times New Roman"/>
            <w:sz w:val="20"/>
            <w:szCs w:val="20"/>
          </w:rPr>
          <w:delText xml:space="preserve"> </w:delText>
        </w:r>
        <w:r w:rsidRPr="00531B9A" w:rsidDel="00B43416">
          <w:rPr>
            <w:rFonts w:ascii="Times New Roman" w:eastAsia="Times New Roman" w:hAnsi="Times New Roman" w:cs="Times New Roman"/>
            <w:sz w:val="20"/>
            <w:szCs w:val="20"/>
          </w:rPr>
          <w:delText xml:space="preserve">szolgáltatás nyújtására </w:delText>
        </w:r>
        <w:r w:rsidR="00DC526E" w:rsidRPr="00531B9A" w:rsidDel="00B43416">
          <w:rPr>
            <w:rFonts w:ascii="Times New Roman" w:eastAsia="Times New Roman" w:hAnsi="Times New Roman" w:cs="Times New Roman"/>
            <w:sz w:val="20"/>
            <w:szCs w:val="20"/>
          </w:rPr>
          <w:delText>az alábbi feltételekkel.</w:delText>
        </w:r>
      </w:del>
    </w:p>
    <w:p w14:paraId="6DDBD501" w14:textId="45DB7889" w:rsidR="00501B2E" w:rsidRPr="00531B9A" w:rsidDel="00646193" w:rsidRDefault="00206446">
      <w:pPr>
        <w:pStyle w:val="Listaszerbekezds"/>
        <w:numPr>
          <w:ilvl w:val="0"/>
          <w:numId w:val="12"/>
        </w:numPr>
        <w:suppressAutoHyphens/>
        <w:spacing w:after="120" w:line="240" w:lineRule="auto"/>
        <w:ind w:left="714" w:hanging="357"/>
        <w:contextualSpacing w:val="0"/>
        <w:jc w:val="center"/>
        <w:rPr>
          <w:del w:id="86" w:author="takacs.lajos@szigethalom.hu" w:date="2025-11-03T14:33:00Z" w16du:dateUtc="2025-11-03T13:33:00Z"/>
          <w:rFonts w:ascii="Times New Roman" w:eastAsia="Times New Roman" w:hAnsi="Times New Roman" w:cs="Times New Roman"/>
          <w:b/>
          <w:bCs/>
          <w:sz w:val="20"/>
          <w:szCs w:val="20"/>
        </w:rPr>
        <w:pPrChange w:id="87" w:author="takacs.lajos@szigethalom.hu" w:date="2025-11-03T14:35:00Z" w16du:dateUtc="2025-11-03T13:35:00Z">
          <w:pPr>
            <w:pStyle w:val="Listaszerbekezds"/>
            <w:numPr>
              <w:numId w:val="12"/>
            </w:numPr>
            <w:suppressAutoHyphens/>
            <w:spacing w:afterLines="50" w:after="120" w:line="240" w:lineRule="auto"/>
            <w:ind w:left="284" w:hanging="284"/>
            <w:contextualSpacing w:val="0"/>
            <w:jc w:val="center"/>
          </w:pPr>
        </w:pPrChange>
      </w:pPr>
      <w:bookmarkStart w:id="88" w:name="_Hlk197500439"/>
      <w:del w:id="89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b/>
            <w:bCs/>
            <w:sz w:val="20"/>
            <w:szCs w:val="20"/>
          </w:rPr>
          <w:delText>Előzmények</w:delText>
        </w:r>
        <w:bookmarkEnd w:id="88"/>
      </w:del>
    </w:p>
    <w:p w14:paraId="73C0BD3A" w14:textId="0126C089" w:rsidR="00501B2E" w:rsidRPr="00531B9A" w:rsidDel="00646193" w:rsidRDefault="00195819">
      <w:pPr>
        <w:suppressAutoHyphens/>
        <w:spacing w:after="120" w:line="240" w:lineRule="auto"/>
        <w:ind w:left="714" w:hanging="357"/>
        <w:jc w:val="both"/>
        <w:rPr>
          <w:del w:id="90" w:author="takacs.lajos@szigethalom.hu" w:date="2025-11-03T14:33:00Z" w16du:dateUtc="2025-11-03T13:33:00Z"/>
          <w:rFonts w:ascii="Times New Roman" w:eastAsia="Times New Roman" w:hAnsi="Times New Roman" w:cs="Times New Roman"/>
          <w:sz w:val="20"/>
          <w:szCs w:val="20"/>
        </w:rPr>
        <w:pPrChange w:id="91" w:author="takacs.lajos@szigethalom.hu" w:date="2025-11-03T14:35:00Z" w16du:dateUtc="2025-11-03T13:35:00Z">
          <w:pPr>
            <w:suppressAutoHyphens/>
            <w:spacing w:afterLines="50" w:after="120" w:line="240" w:lineRule="auto"/>
            <w:jc w:val="both"/>
          </w:pPr>
        </w:pPrChange>
      </w:pPr>
      <w:del w:id="92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Felek 2024. augusztus 27. napján feladatellátási előszerződést kötöttek családi bölcsőde ellátás nyújtására a megnövekedett bölcsődei ellátásra felmerült igények teljesítése érdekében </w:delText>
        </w:r>
        <w:r w:rsidR="00206446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Magyarország helyi önkormányzatairól szóló 2011. évi CLXXXIX. törvény 13. § (1) bekezdés 8. pontjában meghatározott gyermekjóléti szolgáltatások és ellátások, valamint a gyermekek védelméről és a gyámügyi igazgatásról szóló 1997. évi XXXI. törvény (a továbbiakban: Gyvt.) 94. § (3a) bekezdés és a 96. § (1) bekezdés,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a </w:delText>
        </w:r>
        <w:r w:rsidR="00206446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44/A. §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, és a </w:delText>
        </w:r>
        <w:r w:rsidR="00206446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97. §-ban, valamint a szociális igazgatásról és szociális ellátásokról szóló 1993. évi III. törvény 121. §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alapján</w:delText>
        </w:r>
        <w:r w:rsidR="00501B2E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.</w:delText>
        </w:r>
      </w:del>
    </w:p>
    <w:p w14:paraId="3B92E17E" w14:textId="25966E67" w:rsidR="00206446" w:rsidRPr="00531B9A" w:rsidDel="00646193" w:rsidRDefault="00501B2E">
      <w:pPr>
        <w:pStyle w:val="Listaszerbekezds"/>
        <w:numPr>
          <w:ilvl w:val="0"/>
          <w:numId w:val="12"/>
        </w:numPr>
        <w:suppressAutoHyphens/>
        <w:spacing w:after="120" w:line="240" w:lineRule="auto"/>
        <w:ind w:left="714" w:hanging="357"/>
        <w:contextualSpacing w:val="0"/>
        <w:jc w:val="center"/>
        <w:rPr>
          <w:del w:id="93" w:author="takacs.lajos@szigethalom.hu" w:date="2025-11-03T14:33:00Z" w16du:dateUtc="2025-11-03T13:33:00Z"/>
          <w:rFonts w:ascii="Times New Roman" w:eastAsia="Times New Roman" w:hAnsi="Times New Roman" w:cs="Times New Roman"/>
          <w:b/>
          <w:bCs/>
          <w:sz w:val="20"/>
          <w:szCs w:val="20"/>
        </w:rPr>
        <w:pPrChange w:id="94" w:author="takacs.lajos@szigethalom.hu" w:date="2025-11-03T14:35:00Z" w16du:dateUtc="2025-11-03T13:35:00Z">
          <w:pPr>
            <w:pStyle w:val="Listaszerbekezds"/>
            <w:numPr>
              <w:numId w:val="12"/>
            </w:numPr>
            <w:suppressAutoHyphens/>
            <w:spacing w:afterLines="50" w:after="120" w:line="240" w:lineRule="auto"/>
            <w:ind w:left="425" w:hanging="425"/>
            <w:contextualSpacing w:val="0"/>
            <w:jc w:val="center"/>
          </w:pPr>
        </w:pPrChange>
      </w:pPr>
      <w:del w:id="95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b/>
            <w:bCs/>
            <w:sz w:val="20"/>
            <w:szCs w:val="20"/>
          </w:rPr>
          <w:delText>A feladatellátás tárgya</w:delText>
        </w:r>
      </w:del>
    </w:p>
    <w:p w14:paraId="5534CC81" w14:textId="2BBE7F72" w:rsidR="00501B2E" w:rsidRPr="00531B9A" w:rsidDel="00646193" w:rsidRDefault="00501B2E">
      <w:pPr>
        <w:suppressAutoHyphens/>
        <w:spacing w:after="120" w:line="240" w:lineRule="auto"/>
        <w:ind w:left="714" w:hanging="357"/>
        <w:jc w:val="both"/>
        <w:rPr>
          <w:del w:id="96" w:author="takacs.lajos@szigethalom.hu" w:date="2025-11-03T14:33:00Z" w16du:dateUtc="2025-11-03T13:33:00Z"/>
          <w:rFonts w:ascii="Times New Roman" w:eastAsia="Times New Roman" w:hAnsi="Times New Roman" w:cs="Times New Roman"/>
          <w:sz w:val="20"/>
          <w:szCs w:val="20"/>
        </w:rPr>
        <w:pPrChange w:id="97" w:author="takacs.lajos@szigethalom.hu" w:date="2025-11-03T14:35:00Z" w16du:dateUtc="2025-11-03T13:35:00Z">
          <w:pPr>
            <w:suppressAutoHyphens/>
            <w:spacing w:afterLines="50" w:after="120" w:line="240" w:lineRule="auto"/>
            <w:jc w:val="both"/>
          </w:pPr>
        </w:pPrChange>
      </w:pPr>
      <w:del w:id="98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A Szolgáltató vállalja, hogy a</w:delText>
        </w:r>
        <w:r w:rsidR="00195819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gyermekek védelméről és a gyámügyi igazgatásról szóló törvényben szabályozott 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családi bölcsőde szolgáltatást nyújt </w:delText>
        </w:r>
        <w:r w:rsidR="00195819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elsődlegesen 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Szigethalom</w:delText>
        </w:r>
        <w:r w:rsidR="00195819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településen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lakóhellyel, ennek hiányában tartózkodási hellyel rendelkező gyermekek</w:delText>
        </w:r>
        <w:r w:rsidR="00195819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, másodsorban a Szigethalom településen kívül lakcímmel vagy tartózkodási hellyel rendelkező gyermekek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részére.</w:delText>
        </w:r>
      </w:del>
    </w:p>
    <w:p w14:paraId="24F70E09" w14:textId="20837ECB" w:rsidR="00B00C3D" w:rsidRPr="00531B9A" w:rsidDel="00646193" w:rsidRDefault="00501B2E">
      <w:pPr>
        <w:pStyle w:val="Listaszerbekezds"/>
        <w:numPr>
          <w:ilvl w:val="0"/>
          <w:numId w:val="12"/>
        </w:numPr>
        <w:suppressAutoHyphens/>
        <w:spacing w:after="120" w:line="240" w:lineRule="auto"/>
        <w:ind w:left="714" w:hanging="357"/>
        <w:contextualSpacing w:val="0"/>
        <w:jc w:val="center"/>
        <w:rPr>
          <w:del w:id="99" w:author="takacs.lajos@szigethalom.hu" w:date="2025-11-03T14:33:00Z" w16du:dateUtc="2025-11-03T13:33:00Z"/>
          <w:rFonts w:ascii="Times New Roman" w:eastAsia="Times New Roman" w:hAnsi="Times New Roman" w:cs="Times New Roman"/>
          <w:b/>
          <w:bCs/>
          <w:sz w:val="20"/>
          <w:szCs w:val="20"/>
        </w:rPr>
        <w:pPrChange w:id="100" w:author="takacs.lajos@szigethalom.hu" w:date="2025-11-03T14:35:00Z" w16du:dateUtc="2025-11-03T13:35:00Z">
          <w:pPr>
            <w:pStyle w:val="Listaszerbekezds"/>
            <w:numPr>
              <w:numId w:val="12"/>
            </w:numPr>
            <w:suppressAutoHyphens/>
            <w:spacing w:afterLines="50" w:after="120" w:line="240" w:lineRule="auto"/>
            <w:ind w:left="567" w:hanging="567"/>
            <w:contextualSpacing w:val="0"/>
            <w:jc w:val="center"/>
          </w:pPr>
        </w:pPrChange>
      </w:pPr>
      <w:del w:id="101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b/>
            <w:bCs/>
            <w:sz w:val="20"/>
            <w:szCs w:val="20"/>
          </w:rPr>
          <w:delText>A feladatellátás tartalma</w:delText>
        </w:r>
      </w:del>
    </w:p>
    <w:p w14:paraId="78DB9EB9" w14:textId="57BC5E1B" w:rsidR="003A08D7" w:rsidRPr="00531B9A" w:rsidDel="00646193" w:rsidRDefault="00B00C3D">
      <w:pPr>
        <w:pStyle w:val="Listaszerbekezds"/>
        <w:numPr>
          <w:ilvl w:val="0"/>
          <w:numId w:val="16"/>
        </w:numPr>
        <w:suppressAutoHyphens/>
        <w:spacing w:after="120" w:line="240" w:lineRule="auto"/>
        <w:ind w:left="714" w:hanging="357"/>
        <w:contextualSpacing w:val="0"/>
        <w:jc w:val="both"/>
        <w:rPr>
          <w:del w:id="102" w:author="takacs.lajos@szigethalom.hu" w:date="2025-11-03T14:33:00Z" w16du:dateUtc="2025-11-03T13:33:00Z"/>
          <w:rFonts w:ascii="Times New Roman" w:eastAsia="Times New Roman" w:hAnsi="Times New Roman" w:cs="Times New Roman"/>
          <w:sz w:val="20"/>
          <w:szCs w:val="20"/>
        </w:rPr>
        <w:pPrChange w:id="103" w:author="takacs.lajos@szigethalom.hu" w:date="2025-11-03T14:35:00Z" w16du:dateUtc="2025-11-03T13:35:00Z">
          <w:pPr>
            <w:pStyle w:val="Listaszerbekezds"/>
            <w:numPr>
              <w:numId w:val="16"/>
            </w:numPr>
            <w:suppressAutoHyphens/>
            <w:spacing w:after="120" w:line="240" w:lineRule="auto"/>
            <w:ind w:left="284" w:hanging="284"/>
            <w:contextualSpacing w:val="0"/>
            <w:jc w:val="both"/>
          </w:pPr>
        </w:pPrChange>
      </w:pPr>
      <w:del w:id="104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A Szolgáltató a szerződés II. pontjában meghatározott feladatát az általa fenntartott és működtetett</w:delText>
        </w:r>
        <w:r w:rsidR="00953C78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Családi Bölcsődében látja el </w:delText>
        </w:r>
      </w:del>
      <w:del w:id="105" w:author="takacs.lajos@szigethalom.hu" w:date="2025-11-03T13:46:00Z" w16du:dateUtc="2025-11-03T12:46:00Z">
        <w:r w:rsidR="003A08D7" w:rsidRPr="00531B9A" w:rsidDel="00907FF2">
          <w:rPr>
            <w:rFonts w:ascii="Times New Roman" w:eastAsia="Times New Roman" w:hAnsi="Times New Roman" w:cs="Times New Roman"/>
            <w:sz w:val="20"/>
            <w:szCs w:val="20"/>
          </w:rPr>
          <w:delText>8</w:delText>
        </w:r>
      </w:del>
      <w:del w:id="106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férőhely erejéig,</w:delText>
        </w:r>
        <w:r w:rsidR="000E4E3E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a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</w:delText>
        </w:r>
        <w:r w:rsidR="000E4E3E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Szigethalom </w:delText>
        </w:r>
        <w:r w:rsidR="003A08D7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1175 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helyrajzi szám alatt nyilvántartott, </w:delText>
        </w:r>
        <w:r w:rsidR="003A08D7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2315 </w:delText>
        </w:r>
        <w:bookmarkStart w:id="107" w:name="_Hlk197595330"/>
        <w:r w:rsidR="003A08D7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Szigethalom, Táncsics utca 49. címen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található ingatlanban</w:delText>
        </w:r>
        <w:bookmarkEnd w:id="107"/>
        <w:r w:rsidR="003A08D7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.</w:delText>
        </w:r>
      </w:del>
    </w:p>
    <w:p w14:paraId="6DDD579D" w14:textId="2030CA78" w:rsidR="003A08D7" w:rsidRPr="00531B9A" w:rsidDel="00646193" w:rsidRDefault="00B00C3D">
      <w:pPr>
        <w:pStyle w:val="Listaszerbekezds"/>
        <w:numPr>
          <w:ilvl w:val="0"/>
          <w:numId w:val="16"/>
        </w:numPr>
        <w:suppressAutoHyphens/>
        <w:spacing w:after="120" w:line="240" w:lineRule="auto"/>
        <w:ind w:left="714" w:hanging="357"/>
        <w:contextualSpacing w:val="0"/>
        <w:jc w:val="both"/>
        <w:rPr>
          <w:del w:id="108" w:author="takacs.lajos@szigethalom.hu" w:date="2025-11-03T14:33:00Z" w16du:dateUtc="2025-11-03T13:33:00Z"/>
          <w:rFonts w:ascii="Times New Roman" w:eastAsia="Times New Roman" w:hAnsi="Times New Roman" w:cs="Times New Roman"/>
          <w:sz w:val="20"/>
          <w:szCs w:val="20"/>
        </w:rPr>
        <w:pPrChange w:id="109" w:author="takacs.lajos@szigethalom.hu" w:date="2025-11-03T14:35:00Z" w16du:dateUtc="2025-11-03T13:35:00Z">
          <w:pPr>
            <w:pStyle w:val="Listaszerbekezds"/>
            <w:numPr>
              <w:numId w:val="16"/>
            </w:numPr>
            <w:suppressAutoHyphens/>
            <w:spacing w:after="120" w:line="240" w:lineRule="auto"/>
            <w:ind w:left="284" w:hanging="284"/>
            <w:contextualSpacing w:val="0"/>
            <w:jc w:val="both"/>
          </w:pPr>
        </w:pPrChange>
      </w:pPr>
      <w:del w:id="110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A Szolgáltató </w:delText>
        </w:r>
        <w:r w:rsidR="003C4E08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kijelenti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, hogy a személyes gondoskodást nyújtó gyermekjóléti, gyermekvédelmi intézmények, valamint személyek szakmai feladatairól és működésük feltételeiről szóló 15/1998. (IV. 30.) NM rendeletben meghatároz</w:delText>
        </w:r>
        <w:r w:rsidR="000E4E3E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ott, a feladat ellátásához szükséges személyi és tárgyi feltételekkel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, továbbá a szolgáltatói nyilvántartásban hatályos működési engedéllyel rendelkezik.</w:delText>
        </w:r>
      </w:del>
    </w:p>
    <w:p w14:paraId="02E0446F" w14:textId="249F325B" w:rsidR="007A21BF" w:rsidRPr="00531B9A" w:rsidDel="00646193" w:rsidRDefault="00B00C3D">
      <w:pPr>
        <w:pStyle w:val="Listaszerbekezds"/>
        <w:numPr>
          <w:ilvl w:val="0"/>
          <w:numId w:val="16"/>
        </w:numPr>
        <w:suppressAutoHyphens/>
        <w:spacing w:after="120" w:line="240" w:lineRule="auto"/>
        <w:ind w:left="714" w:hanging="357"/>
        <w:contextualSpacing w:val="0"/>
        <w:jc w:val="both"/>
        <w:rPr>
          <w:del w:id="111" w:author="takacs.lajos@szigethalom.hu" w:date="2025-11-03T14:33:00Z" w16du:dateUtc="2025-11-03T13:33:00Z"/>
          <w:rFonts w:ascii="Times New Roman" w:eastAsia="Times New Roman" w:hAnsi="Times New Roman" w:cs="Times New Roman"/>
          <w:sz w:val="20"/>
          <w:szCs w:val="20"/>
        </w:rPr>
        <w:pPrChange w:id="112" w:author="takacs.lajos@szigethalom.hu" w:date="2025-11-03T14:35:00Z" w16du:dateUtc="2025-11-03T13:35:00Z">
          <w:pPr>
            <w:pStyle w:val="Listaszerbekezds"/>
            <w:numPr>
              <w:numId w:val="16"/>
            </w:numPr>
            <w:suppressAutoHyphens/>
            <w:spacing w:after="120" w:line="240" w:lineRule="auto"/>
            <w:ind w:left="284" w:hanging="284"/>
            <w:contextualSpacing w:val="0"/>
            <w:jc w:val="both"/>
          </w:pPr>
        </w:pPrChange>
      </w:pPr>
      <w:del w:id="113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A Szolgáltató kijelenti, hogy a feladatellátásának jogszabályban meghatározott szakmai követelményeit és az ellátáshoz kapcsolódó nyilvántartási, adatkezelési és adatvédelmi kötelezettségeket maradéktalanul ismeri, és azokat feladatellátása során maradéktalanul betartja. Vállalja, hogy külön jogszabályban meghatározott adatszolgáltatási kötelezettségének a jogszabályi előírásoknak megfelelően eleget tesz, illetve</w:delText>
        </w:r>
        <w:r w:rsidR="007A21BF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a statisztikai adatszolgáltatáshoz szükséges adatokat az Önkormányzat rendelkezésére bocsátja.</w:delText>
        </w:r>
      </w:del>
    </w:p>
    <w:p w14:paraId="439CD83F" w14:textId="758F6038" w:rsidR="007A21BF" w:rsidRPr="00531B9A" w:rsidDel="00646193" w:rsidRDefault="007A21BF">
      <w:pPr>
        <w:pStyle w:val="Listaszerbekezds"/>
        <w:numPr>
          <w:ilvl w:val="0"/>
          <w:numId w:val="12"/>
        </w:numPr>
        <w:suppressAutoHyphens/>
        <w:spacing w:before="120" w:after="120" w:line="240" w:lineRule="auto"/>
        <w:ind w:left="714" w:hanging="357"/>
        <w:contextualSpacing w:val="0"/>
        <w:jc w:val="center"/>
        <w:rPr>
          <w:del w:id="114" w:author="takacs.lajos@szigethalom.hu" w:date="2025-11-03T14:33:00Z" w16du:dateUtc="2025-11-03T13:33:00Z"/>
          <w:rFonts w:ascii="Times New Roman" w:eastAsia="Times New Roman" w:hAnsi="Times New Roman" w:cs="Times New Roman"/>
          <w:b/>
          <w:bCs/>
          <w:sz w:val="20"/>
          <w:szCs w:val="20"/>
        </w:rPr>
        <w:pPrChange w:id="115" w:author="takacs.lajos@szigethalom.hu" w:date="2025-11-03T14:35:00Z" w16du:dateUtc="2025-11-03T13:35:00Z">
          <w:pPr>
            <w:pStyle w:val="Listaszerbekezds"/>
            <w:numPr>
              <w:numId w:val="12"/>
            </w:numPr>
            <w:suppressAutoHyphens/>
            <w:spacing w:before="120" w:after="120" w:line="240" w:lineRule="auto"/>
            <w:ind w:left="567" w:hanging="567"/>
            <w:contextualSpacing w:val="0"/>
            <w:jc w:val="center"/>
          </w:pPr>
        </w:pPrChange>
      </w:pPr>
      <w:del w:id="116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b/>
            <w:bCs/>
            <w:sz w:val="20"/>
            <w:szCs w:val="20"/>
          </w:rPr>
          <w:delText>Pénzügyi rendelkezések</w:delText>
        </w:r>
      </w:del>
    </w:p>
    <w:p w14:paraId="029D8860" w14:textId="554A70C1" w:rsidR="007A21BF" w:rsidRPr="00531B9A" w:rsidDel="00646193" w:rsidRDefault="007A21BF">
      <w:pPr>
        <w:pStyle w:val="Listaszerbekezds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rPr>
          <w:del w:id="117" w:author="takacs.lajos@szigethalom.hu" w:date="2025-11-03T14:33:00Z" w16du:dateUtc="2025-11-03T13:33:00Z"/>
          <w:rFonts w:ascii="Times New Roman" w:eastAsia="Times New Roman" w:hAnsi="Times New Roman" w:cs="Times New Roman"/>
          <w:sz w:val="20"/>
          <w:szCs w:val="20"/>
        </w:rPr>
        <w:pPrChange w:id="118" w:author="takacs.lajos@szigethalom.hu" w:date="2025-11-03T14:35:00Z" w16du:dateUtc="2025-11-03T13:35:00Z">
          <w:pPr>
            <w:pStyle w:val="Listaszerbekezds"/>
            <w:numPr>
              <w:numId w:val="17"/>
            </w:numPr>
            <w:suppressAutoHyphens/>
            <w:spacing w:after="120" w:line="240" w:lineRule="auto"/>
            <w:ind w:left="284" w:hanging="284"/>
            <w:contextualSpacing w:val="0"/>
            <w:jc w:val="both"/>
          </w:pPr>
        </w:pPrChange>
      </w:pPr>
      <w:del w:id="119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A</w:delText>
        </w:r>
        <w:r w:rsidR="001B7E69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Szolgáltató vállalja, hogy a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családi bölcsőde működtetésé</w:delText>
        </w:r>
        <w:r w:rsidR="00114EBB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t, a feladatellátással kapcsolatos valamennyi költséget</w:delText>
        </w:r>
        <w:r w:rsidR="001B7E69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kizárólagosan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</w:delText>
        </w:r>
        <w:r w:rsidR="00114EBB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viseli, és 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saját forrásból finanszírozza</w:delText>
        </w:r>
        <w:r w:rsidR="00114EBB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.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</w:delText>
        </w:r>
        <w:r w:rsidR="00114EBB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A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z Önkormányzat a feladat ellátására pénzügyi forrást nem nyújt.</w:delText>
        </w:r>
      </w:del>
    </w:p>
    <w:p w14:paraId="05970C7E" w14:textId="29F73538" w:rsidR="007A21BF" w:rsidRPr="00531B9A" w:rsidDel="00646193" w:rsidRDefault="007A21BF">
      <w:pPr>
        <w:pStyle w:val="Listaszerbekezds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rPr>
          <w:del w:id="120" w:author="takacs.lajos@szigethalom.hu" w:date="2025-11-03T14:33:00Z" w16du:dateUtc="2025-11-03T13:33:00Z"/>
          <w:rFonts w:ascii="Times New Roman" w:eastAsia="Times New Roman" w:hAnsi="Times New Roman" w:cs="Times New Roman"/>
          <w:sz w:val="20"/>
          <w:szCs w:val="20"/>
        </w:rPr>
        <w:pPrChange w:id="121" w:author="takacs.lajos@szigethalom.hu" w:date="2025-11-03T14:35:00Z" w16du:dateUtc="2025-11-03T13:35:00Z">
          <w:pPr>
            <w:pStyle w:val="Listaszerbekezds"/>
            <w:numPr>
              <w:numId w:val="17"/>
            </w:numPr>
            <w:suppressAutoHyphens/>
            <w:spacing w:after="120" w:line="240" w:lineRule="auto"/>
            <w:ind w:left="284" w:hanging="284"/>
            <w:contextualSpacing w:val="0"/>
            <w:jc w:val="both"/>
          </w:pPr>
        </w:pPrChange>
      </w:pPr>
      <w:del w:id="122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A Szolgáltató a családi bölcsődei ellátásért jogosult a normatíva közvetlen igénylésére, és igénybevételére.</w:delText>
        </w:r>
      </w:del>
    </w:p>
    <w:p w14:paraId="4E23F41F" w14:textId="15144F78" w:rsidR="007A21BF" w:rsidRPr="00531B9A" w:rsidDel="00646193" w:rsidRDefault="007A21BF">
      <w:pPr>
        <w:pStyle w:val="Listaszerbekezds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rPr>
          <w:del w:id="123" w:author="takacs.lajos@szigethalom.hu" w:date="2025-11-03T14:33:00Z" w16du:dateUtc="2025-11-03T13:33:00Z"/>
          <w:rFonts w:ascii="Times New Roman" w:eastAsia="Times New Roman" w:hAnsi="Times New Roman" w:cs="Times New Roman"/>
          <w:sz w:val="20"/>
          <w:szCs w:val="20"/>
        </w:rPr>
        <w:pPrChange w:id="124" w:author="takacs.lajos@szigethalom.hu" w:date="2025-11-03T14:35:00Z" w16du:dateUtc="2025-11-03T13:35:00Z">
          <w:pPr>
            <w:pStyle w:val="Listaszerbekezds"/>
            <w:numPr>
              <w:numId w:val="17"/>
            </w:numPr>
            <w:suppressAutoHyphens/>
            <w:spacing w:after="120" w:line="240" w:lineRule="auto"/>
            <w:ind w:left="284" w:hanging="284"/>
            <w:contextualSpacing w:val="0"/>
            <w:jc w:val="both"/>
          </w:pPr>
        </w:pPrChange>
      </w:pPr>
      <w:del w:id="125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A költségvetési előirányzatok felhasználására az államháztartásról szóló 2011 évi CXCV. törvény és az államháztartásról szóló törvény végrehajtásáról szóló 368/2011.(XII.31.) Korm. rendelet vonatkozó előírásait kell alkalmazni.</w:delText>
        </w:r>
      </w:del>
    </w:p>
    <w:p w14:paraId="1EA05043" w14:textId="47156E02" w:rsidR="00114EBB" w:rsidRPr="00531B9A" w:rsidDel="00646193" w:rsidRDefault="007A21BF">
      <w:pPr>
        <w:pStyle w:val="Listaszerbekezds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rPr>
          <w:del w:id="126" w:author="takacs.lajos@szigethalom.hu" w:date="2025-11-03T14:33:00Z" w16du:dateUtc="2025-11-03T13:33:00Z"/>
          <w:rFonts w:ascii="Times New Roman" w:eastAsia="Times New Roman" w:hAnsi="Times New Roman" w:cs="Times New Roman"/>
          <w:sz w:val="20"/>
          <w:szCs w:val="20"/>
        </w:rPr>
        <w:pPrChange w:id="127" w:author="takacs.lajos@szigethalom.hu" w:date="2025-11-03T14:35:00Z" w16du:dateUtc="2025-11-03T13:35:00Z">
          <w:pPr>
            <w:pStyle w:val="Listaszerbekezds"/>
            <w:numPr>
              <w:numId w:val="17"/>
            </w:numPr>
            <w:suppressAutoHyphens/>
            <w:spacing w:after="120" w:line="240" w:lineRule="auto"/>
            <w:ind w:left="284" w:hanging="284"/>
            <w:contextualSpacing w:val="0"/>
            <w:jc w:val="both"/>
          </w:pPr>
        </w:pPrChange>
      </w:pPr>
      <w:del w:id="128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A</w:delText>
        </w:r>
        <w:r w:rsidR="00114EBB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Szolgáltató feladata a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Gyvt. 146-151. §</w:delText>
        </w:r>
        <w:r w:rsidR="00114EBB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-a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alapján az intézményi térítési díj és a személyi térítési díj megállapítása</w:delText>
        </w:r>
        <w:r w:rsidR="00114EBB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, valamint a 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személyi térítési díj csökkentés</w:delText>
        </w:r>
        <w:r w:rsidR="00114EBB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e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, elengedés</w:delText>
        </w:r>
        <w:r w:rsidR="00114EBB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e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esete</w:delText>
        </w:r>
        <w:r w:rsidR="00114EBB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inek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 xml:space="preserve"> és módjai</w:delText>
        </w:r>
        <w:r w:rsidR="00114EBB"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nak meghatározása</w:delText>
        </w:r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.</w:delText>
        </w:r>
      </w:del>
    </w:p>
    <w:p w14:paraId="664E5D75" w14:textId="13E7B742" w:rsidR="00114EBB" w:rsidRPr="00531B9A" w:rsidDel="00646193" w:rsidRDefault="007A21BF">
      <w:pPr>
        <w:pStyle w:val="Listaszerbekezds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rPr>
          <w:del w:id="129" w:author="takacs.lajos@szigethalom.hu" w:date="2025-11-03T14:33:00Z" w16du:dateUtc="2025-11-03T13:33:00Z"/>
          <w:rFonts w:ascii="Times New Roman" w:eastAsia="Times New Roman" w:hAnsi="Times New Roman" w:cs="Times New Roman"/>
          <w:sz w:val="20"/>
          <w:szCs w:val="20"/>
        </w:rPr>
        <w:pPrChange w:id="130" w:author="takacs.lajos@szigethalom.hu" w:date="2025-11-03T14:35:00Z" w16du:dateUtc="2025-11-03T13:35:00Z">
          <w:pPr>
            <w:pStyle w:val="Listaszerbekezds"/>
            <w:numPr>
              <w:numId w:val="17"/>
            </w:numPr>
            <w:suppressAutoHyphens/>
            <w:spacing w:after="120" w:line="240" w:lineRule="auto"/>
            <w:ind w:left="284" w:hanging="284"/>
            <w:contextualSpacing w:val="0"/>
            <w:jc w:val="both"/>
          </w:pPr>
        </w:pPrChange>
      </w:pPr>
      <w:del w:id="131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sz w:val="20"/>
            <w:szCs w:val="20"/>
          </w:rPr>
          <w:delText>A 1. pontban rögzített megállapodásra figyelemmel a Felek kártérítés viselésére vonatkozó kötelezettségről nem rendelkeznek.</w:delText>
        </w:r>
      </w:del>
    </w:p>
    <w:p w14:paraId="5E2C588F" w14:textId="3B6E2BDB" w:rsidR="00114EBB" w:rsidRPr="00531B9A" w:rsidDel="00646193" w:rsidRDefault="00114EBB">
      <w:pPr>
        <w:pStyle w:val="Listaszerbekezds"/>
        <w:suppressAutoHyphens/>
        <w:spacing w:after="120" w:line="240" w:lineRule="auto"/>
        <w:ind w:left="714" w:hanging="357"/>
        <w:contextualSpacing w:val="0"/>
        <w:jc w:val="both"/>
        <w:rPr>
          <w:del w:id="132" w:author="takacs.lajos@szigethalom.hu" w:date="2025-11-03T14:33:00Z" w16du:dateUtc="2025-11-03T13:33:00Z"/>
          <w:rFonts w:ascii="Times New Roman" w:eastAsia="Times New Roman" w:hAnsi="Times New Roman" w:cs="Times New Roman"/>
          <w:b/>
          <w:bCs/>
          <w:sz w:val="20"/>
          <w:szCs w:val="20"/>
        </w:rPr>
        <w:pPrChange w:id="133" w:author="takacs.lajos@szigethalom.hu" w:date="2025-11-03T14:35:00Z" w16du:dateUtc="2025-11-03T13:35:00Z">
          <w:pPr>
            <w:pStyle w:val="Listaszerbekezds"/>
            <w:suppressAutoHyphens/>
            <w:spacing w:afterLines="50" w:after="120" w:line="240" w:lineRule="auto"/>
            <w:ind w:left="284"/>
            <w:contextualSpacing w:val="0"/>
            <w:jc w:val="both"/>
          </w:pPr>
        </w:pPrChange>
      </w:pPr>
    </w:p>
    <w:p w14:paraId="77987EB8" w14:textId="52AAE6E3" w:rsidR="00975642" w:rsidRPr="00531B9A" w:rsidDel="00646193" w:rsidRDefault="00114EBB">
      <w:pPr>
        <w:pStyle w:val="Listaszerbekezds"/>
        <w:numPr>
          <w:ilvl w:val="0"/>
          <w:numId w:val="12"/>
        </w:numPr>
        <w:suppressAutoHyphens/>
        <w:spacing w:before="120" w:after="120" w:line="240" w:lineRule="auto"/>
        <w:ind w:left="714" w:hanging="357"/>
        <w:contextualSpacing w:val="0"/>
        <w:jc w:val="center"/>
        <w:rPr>
          <w:del w:id="134" w:author="takacs.lajos@szigethalom.hu" w:date="2025-11-03T14:33:00Z" w16du:dateUtc="2025-11-03T13:33:00Z"/>
          <w:rFonts w:ascii="Times New Roman" w:eastAsia="Times New Roman" w:hAnsi="Times New Roman" w:cs="Times New Roman"/>
          <w:b/>
          <w:bCs/>
          <w:sz w:val="20"/>
          <w:szCs w:val="20"/>
        </w:rPr>
        <w:pPrChange w:id="135" w:author="takacs.lajos@szigethalom.hu" w:date="2025-11-03T14:35:00Z" w16du:dateUtc="2025-11-03T13:35:00Z">
          <w:pPr>
            <w:pStyle w:val="Listaszerbekezds"/>
            <w:numPr>
              <w:numId w:val="12"/>
            </w:numPr>
            <w:suppressAutoHyphens/>
            <w:spacing w:before="120" w:after="120" w:line="240" w:lineRule="auto"/>
            <w:ind w:left="567" w:hanging="567"/>
            <w:contextualSpacing w:val="0"/>
            <w:jc w:val="center"/>
          </w:pPr>
        </w:pPrChange>
      </w:pPr>
      <w:del w:id="136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b/>
            <w:bCs/>
            <w:sz w:val="20"/>
            <w:szCs w:val="20"/>
          </w:rPr>
          <w:delText>A szerződés hatálya, felmondása</w:delText>
        </w:r>
      </w:del>
    </w:p>
    <w:p w14:paraId="25A27D49" w14:textId="06670B2D" w:rsidR="00975642" w:rsidRPr="00531B9A" w:rsidDel="00646193" w:rsidRDefault="00975642">
      <w:pPr>
        <w:pStyle w:val="Default"/>
        <w:numPr>
          <w:ilvl w:val="0"/>
          <w:numId w:val="19"/>
        </w:numPr>
        <w:spacing w:after="120"/>
        <w:ind w:left="714" w:hanging="357"/>
        <w:jc w:val="both"/>
        <w:rPr>
          <w:del w:id="137" w:author="takacs.lajos@szigethalom.hu" w:date="2025-11-03T14:33:00Z" w16du:dateUtc="2025-11-03T13:33:00Z"/>
          <w:color w:val="auto"/>
          <w:sz w:val="20"/>
          <w:szCs w:val="20"/>
        </w:rPr>
        <w:pPrChange w:id="138" w:author="takacs.lajos@szigethalom.hu" w:date="2025-11-03T14:35:00Z" w16du:dateUtc="2025-11-03T13:35:00Z">
          <w:pPr>
            <w:pStyle w:val="Default"/>
            <w:numPr>
              <w:numId w:val="19"/>
            </w:numPr>
            <w:spacing w:after="120"/>
            <w:ind w:left="284" w:hanging="284"/>
            <w:jc w:val="both"/>
          </w:pPr>
        </w:pPrChange>
      </w:pPr>
      <w:del w:id="139" w:author="takacs.lajos@szigethalom.hu" w:date="2025-11-03T14:33:00Z" w16du:dateUtc="2025-11-03T13:33:00Z">
        <w:r w:rsidRPr="00531B9A" w:rsidDel="00646193">
          <w:rPr>
            <w:color w:val="auto"/>
            <w:sz w:val="20"/>
            <w:szCs w:val="20"/>
          </w:rPr>
          <w:delText xml:space="preserve">Felek a feladatellátási szerződést 2025. </w:delText>
        </w:r>
        <w:r w:rsidR="004E22F1" w:rsidRPr="00531B9A" w:rsidDel="00646193">
          <w:rPr>
            <w:color w:val="auto"/>
            <w:sz w:val="20"/>
            <w:szCs w:val="20"/>
          </w:rPr>
          <w:delText>augusztus</w:delText>
        </w:r>
        <w:r w:rsidRPr="00531B9A" w:rsidDel="00646193">
          <w:rPr>
            <w:color w:val="auto"/>
            <w:sz w:val="20"/>
            <w:szCs w:val="20"/>
          </w:rPr>
          <w:delText xml:space="preserve"> </w:delText>
        </w:r>
        <w:r w:rsidR="004E22F1" w:rsidRPr="00531B9A" w:rsidDel="00646193">
          <w:rPr>
            <w:color w:val="auto"/>
            <w:sz w:val="20"/>
            <w:szCs w:val="20"/>
          </w:rPr>
          <w:delText>1.</w:delText>
        </w:r>
        <w:r w:rsidRPr="00531B9A" w:rsidDel="00646193">
          <w:rPr>
            <w:color w:val="auto"/>
            <w:sz w:val="20"/>
            <w:szCs w:val="20"/>
          </w:rPr>
          <w:delText xml:space="preserve"> napjától, határozatlan időre kötik. </w:delText>
        </w:r>
      </w:del>
    </w:p>
    <w:p w14:paraId="6178D357" w14:textId="0495336E" w:rsidR="00975642" w:rsidRPr="00531B9A" w:rsidDel="00646193" w:rsidRDefault="00975642">
      <w:pPr>
        <w:pStyle w:val="Default"/>
        <w:numPr>
          <w:ilvl w:val="0"/>
          <w:numId w:val="19"/>
        </w:numPr>
        <w:spacing w:after="120"/>
        <w:ind w:left="714" w:hanging="357"/>
        <w:jc w:val="both"/>
        <w:rPr>
          <w:del w:id="140" w:author="takacs.lajos@szigethalom.hu" w:date="2025-11-03T14:33:00Z" w16du:dateUtc="2025-11-03T13:33:00Z"/>
          <w:sz w:val="20"/>
          <w:szCs w:val="20"/>
        </w:rPr>
        <w:pPrChange w:id="141" w:author="takacs.lajos@szigethalom.hu" w:date="2025-11-03T14:35:00Z" w16du:dateUtc="2025-11-03T13:35:00Z">
          <w:pPr>
            <w:pStyle w:val="Default"/>
            <w:numPr>
              <w:numId w:val="19"/>
            </w:numPr>
            <w:spacing w:after="120"/>
            <w:ind w:left="284" w:hanging="284"/>
            <w:jc w:val="both"/>
          </w:pPr>
        </w:pPrChange>
      </w:pPr>
      <w:del w:id="142" w:author="takacs.lajos@szigethalom.hu" w:date="2025-11-03T14:33:00Z" w16du:dateUtc="2025-11-03T13:33:00Z">
        <w:r w:rsidRPr="00531B9A" w:rsidDel="00646193">
          <w:rPr>
            <w:sz w:val="20"/>
            <w:szCs w:val="20"/>
          </w:rPr>
          <w:delText xml:space="preserve">A Felek jelen </w:delText>
        </w:r>
        <w:r w:rsidR="00B8216F" w:rsidRPr="00531B9A" w:rsidDel="00646193">
          <w:rPr>
            <w:sz w:val="20"/>
            <w:szCs w:val="20"/>
          </w:rPr>
          <w:delText>s</w:delText>
        </w:r>
        <w:r w:rsidRPr="00531B9A" w:rsidDel="00646193">
          <w:rPr>
            <w:sz w:val="20"/>
            <w:szCs w:val="20"/>
          </w:rPr>
          <w:delText xml:space="preserve">zerződést írásban, két hónapos felmondási idővel a hónap utolsó napjával felmondhatják, a szerződésben érintett a bölcsődei ellátás folyamatos biztosítása és a megállapodással érintett jogok és kötelezettségek körültekintő érvényesítése mellett, figyelemmel a szociális, gyermekjóléti és gyermekvédelmi szolgáltatók, intézmények és hálózatok hatósági nyilvántartásáról és ellenőrzéséről szóló a 369/2013. (X. 24.) Korm. rendelet 35. § (4) bekezdésében foglaltak. </w:delText>
        </w:r>
      </w:del>
    </w:p>
    <w:p w14:paraId="4B80335F" w14:textId="164B825A" w:rsidR="00975642" w:rsidRPr="00531B9A" w:rsidDel="00646193" w:rsidRDefault="00975642">
      <w:pPr>
        <w:pStyle w:val="Default"/>
        <w:numPr>
          <w:ilvl w:val="0"/>
          <w:numId w:val="19"/>
        </w:numPr>
        <w:spacing w:after="120"/>
        <w:ind w:left="714" w:hanging="357"/>
        <w:jc w:val="both"/>
        <w:rPr>
          <w:del w:id="143" w:author="takacs.lajos@szigethalom.hu" w:date="2025-11-03T14:33:00Z" w16du:dateUtc="2025-11-03T13:33:00Z"/>
          <w:sz w:val="20"/>
          <w:szCs w:val="20"/>
        </w:rPr>
        <w:pPrChange w:id="144" w:author="takacs.lajos@szigethalom.hu" w:date="2025-11-03T14:35:00Z" w16du:dateUtc="2025-11-03T13:35:00Z">
          <w:pPr>
            <w:pStyle w:val="Default"/>
            <w:numPr>
              <w:numId w:val="19"/>
            </w:numPr>
            <w:spacing w:after="120"/>
            <w:ind w:left="284" w:hanging="284"/>
            <w:jc w:val="both"/>
          </w:pPr>
        </w:pPrChange>
      </w:pPr>
      <w:del w:id="145" w:author="takacs.lajos@szigethalom.hu" w:date="2025-11-03T14:33:00Z" w16du:dateUtc="2025-11-03T13:33:00Z">
        <w:r w:rsidRPr="00531B9A" w:rsidDel="00646193">
          <w:rPr>
            <w:sz w:val="20"/>
            <w:szCs w:val="20"/>
          </w:rPr>
          <w:delText xml:space="preserve">A Felek a </w:delText>
        </w:r>
        <w:r w:rsidR="00B8216F" w:rsidRPr="00531B9A" w:rsidDel="00646193">
          <w:rPr>
            <w:sz w:val="20"/>
            <w:szCs w:val="20"/>
          </w:rPr>
          <w:delText>s</w:delText>
        </w:r>
        <w:r w:rsidRPr="00531B9A" w:rsidDel="00646193">
          <w:rPr>
            <w:sz w:val="20"/>
            <w:szCs w:val="20"/>
          </w:rPr>
          <w:delText xml:space="preserve">zerződést, annak hatálya alatt kölcsönös megegyezéssel bármikor módosíthatják. </w:delText>
        </w:r>
      </w:del>
    </w:p>
    <w:p w14:paraId="41B1C1F3" w14:textId="324141F7" w:rsidR="00975642" w:rsidRPr="00531B9A" w:rsidDel="00646193" w:rsidRDefault="00B8216F">
      <w:pPr>
        <w:pStyle w:val="Default"/>
        <w:numPr>
          <w:ilvl w:val="0"/>
          <w:numId w:val="19"/>
        </w:numPr>
        <w:spacing w:after="120"/>
        <w:ind w:left="714" w:hanging="357"/>
        <w:jc w:val="both"/>
        <w:rPr>
          <w:del w:id="146" w:author="takacs.lajos@szigethalom.hu" w:date="2025-11-03T14:33:00Z" w16du:dateUtc="2025-11-03T13:33:00Z"/>
          <w:sz w:val="20"/>
          <w:szCs w:val="20"/>
        </w:rPr>
        <w:pPrChange w:id="147" w:author="takacs.lajos@szigethalom.hu" w:date="2025-11-03T14:35:00Z" w16du:dateUtc="2025-11-03T13:35:00Z">
          <w:pPr>
            <w:pStyle w:val="Default"/>
            <w:numPr>
              <w:numId w:val="19"/>
            </w:numPr>
            <w:spacing w:after="120"/>
            <w:ind w:left="284" w:hanging="284"/>
            <w:jc w:val="both"/>
          </w:pPr>
        </w:pPrChange>
      </w:pPr>
      <w:del w:id="148" w:author="takacs.lajos@szigethalom.hu" w:date="2025-11-03T14:33:00Z" w16du:dateUtc="2025-11-03T13:33:00Z">
        <w:r w:rsidRPr="00531B9A" w:rsidDel="00646193">
          <w:rPr>
            <w:sz w:val="20"/>
            <w:szCs w:val="20"/>
          </w:rPr>
          <w:delText>A s</w:delText>
        </w:r>
        <w:r w:rsidR="00975642" w:rsidRPr="00531B9A" w:rsidDel="00646193">
          <w:rPr>
            <w:sz w:val="20"/>
            <w:szCs w:val="20"/>
          </w:rPr>
          <w:delText xml:space="preserve">zerződésben foglalt kötelezettségek megszegése esetén bármelyik szerződő fél azonnali hatályú rendkívüli felmondással élhet. Azonnali hatályú felmondás esetén a sérelmet </w:delText>
        </w:r>
        <w:r w:rsidR="00975642" w:rsidRPr="00531B9A" w:rsidDel="00646193">
          <w:rPr>
            <w:color w:val="auto"/>
            <w:sz w:val="20"/>
            <w:szCs w:val="20"/>
          </w:rPr>
          <w:delText xml:space="preserve">szenvedő fél köteles a másik felet írásban 8 napos határidő kitűzése mellett felszólítani a szerződésszegő magatartás megszüntetésére vagy következményeinek elhárítására. Azonnali hatályú felmondással csak a határidő eredménytelen eltelte esetén lehet élni. </w:delText>
        </w:r>
      </w:del>
    </w:p>
    <w:p w14:paraId="256CCD60" w14:textId="0058F1FB" w:rsidR="00114EBB" w:rsidRPr="00531B9A" w:rsidDel="00646193" w:rsidRDefault="00975642">
      <w:pPr>
        <w:pStyle w:val="Default"/>
        <w:numPr>
          <w:ilvl w:val="0"/>
          <w:numId w:val="19"/>
        </w:numPr>
        <w:spacing w:after="120"/>
        <w:ind w:left="714" w:hanging="357"/>
        <w:jc w:val="both"/>
        <w:rPr>
          <w:del w:id="149" w:author="takacs.lajos@szigethalom.hu" w:date="2025-11-03T14:33:00Z" w16du:dateUtc="2025-11-03T13:33:00Z"/>
          <w:sz w:val="20"/>
          <w:szCs w:val="20"/>
        </w:rPr>
        <w:pPrChange w:id="150" w:author="takacs.lajos@szigethalom.hu" w:date="2025-11-03T14:35:00Z" w16du:dateUtc="2025-11-03T13:35:00Z">
          <w:pPr>
            <w:pStyle w:val="Default"/>
            <w:numPr>
              <w:numId w:val="19"/>
            </w:numPr>
            <w:spacing w:after="120"/>
            <w:ind w:left="284" w:hanging="284"/>
            <w:jc w:val="both"/>
          </w:pPr>
        </w:pPrChange>
      </w:pPr>
      <w:del w:id="151" w:author="takacs.lajos@szigethalom.hu" w:date="2025-11-03T14:33:00Z" w16du:dateUtc="2025-11-03T13:33:00Z">
        <w:r w:rsidRPr="00531B9A" w:rsidDel="00646193">
          <w:rPr>
            <w:color w:val="auto"/>
            <w:sz w:val="20"/>
            <w:szCs w:val="20"/>
          </w:rPr>
          <w:delText xml:space="preserve">Felek megállapodnak, hogy abban az esetben, ha a jelen szerződést valamelyik fél megszegi, a szerződésszegés elhárultáig, vagy a másik szolgáltatóval történő feladatellátási szerződés megkötéséig is kötelesek gondoskodni a szolgáltatás folyamatosságának biztosításáról. </w:delText>
        </w:r>
      </w:del>
    </w:p>
    <w:p w14:paraId="7F07C582" w14:textId="30AE097C" w:rsidR="003C4E08" w:rsidRPr="00531B9A" w:rsidDel="00646193" w:rsidRDefault="00A20B3F">
      <w:pPr>
        <w:pStyle w:val="Listaszerbekezds"/>
        <w:numPr>
          <w:ilvl w:val="0"/>
          <w:numId w:val="12"/>
        </w:numPr>
        <w:suppressAutoHyphens/>
        <w:spacing w:before="120" w:after="120" w:line="240" w:lineRule="auto"/>
        <w:ind w:left="714" w:hanging="357"/>
        <w:contextualSpacing w:val="0"/>
        <w:jc w:val="center"/>
        <w:rPr>
          <w:del w:id="152" w:author="takacs.lajos@szigethalom.hu" w:date="2025-11-03T14:33:00Z" w16du:dateUtc="2025-11-03T13:33:00Z"/>
          <w:rFonts w:ascii="Times New Roman" w:eastAsia="Times New Roman" w:hAnsi="Times New Roman" w:cs="Times New Roman"/>
          <w:b/>
          <w:bCs/>
          <w:sz w:val="20"/>
          <w:szCs w:val="20"/>
        </w:rPr>
        <w:pPrChange w:id="153" w:author="takacs.lajos@szigethalom.hu" w:date="2025-11-03T14:35:00Z" w16du:dateUtc="2025-11-03T13:35:00Z">
          <w:pPr>
            <w:pStyle w:val="Listaszerbekezds"/>
            <w:numPr>
              <w:numId w:val="12"/>
            </w:numPr>
            <w:suppressAutoHyphens/>
            <w:spacing w:before="120" w:after="120" w:line="240" w:lineRule="auto"/>
            <w:ind w:left="567" w:hanging="567"/>
            <w:contextualSpacing w:val="0"/>
            <w:jc w:val="center"/>
          </w:pPr>
        </w:pPrChange>
      </w:pPr>
      <w:del w:id="154" w:author="takacs.lajos@szigethalom.hu" w:date="2025-11-03T14:33:00Z" w16du:dateUtc="2025-11-03T13:33:00Z">
        <w:r w:rsidRPr="00531B9A" w:rsidDel="00646193">
          <w:rPr>
            <w:rFonts w:ascii="Times New Roman" w:eastAsia="Times New Roman" w:hAnsi="Times New Roman" w:cs="Times New Roman"/>
            <w:b/>
            <w:bCs/>
            <w:sz w:val="20"/>
            <w:szCs w:val="20"/>
          </w:rPr>
          <w:delText>Egyéb rendelkezések</w:delText>
        </w:r>
      </w:del>
    </w:p>
    <w:p w14:paraId="0E9138E6" w14:textId="13336803" w:rsidR="001E0714" w:rsidRPr="00531B9A" w:rsidDel="00646193" w:rsidRDefault="00292AA7">
      <w:pPr>
        <w:pStyle w:val="Default"/>
        <w:numPr>
          <w:ilvl w:val="0"/>
          <w:numId w:val="20"/>
        </w:numPr>
        <w:spacing w:after="120"/>
        <w:ind w:left="714" w:hanging="357"/>
        <w:jc w:val="both"/>
        <w:rPr>
          <w:del w:id="155" w:author="takacs.lajos@szigethalom.hu" w:date="2025-11-03T14:33:00Z" w16du:dateUtc="2025-11-03T13:33:00Z"/>
          <w:sz w:val="20"/>
          <w:szCs w:val="20"/>
        </w:rPr>
        <w:pPrChange w:id="156" w:author="takacs.lajos@szigethalom.hu" w:date="2025-11-03T14:35:00Z" w16du:dateUtc="2025-11-03T13:35:00Z">
          <w:pPr>
            <w:pStyle w:val="Default"/>
            <w:numPr>
              <w:numId w:val="20"/>
            </w:numPr>
            <w:spacing w:after="120"/>
            <w:ind w:left="284" w:hanging="284"/>
            <w:jc w:val="both"/>
          </w:pPr>
        </w:pPrChange>
      </w:pPr>
      <w:del w:id="157" w:author="takacs.lajos@szigethalom.hu" w:date="2025-11-03T14:33:00Z" w16du:dateUtc="2025-11-03T13:33:00Z">
        <w:r w:rsidRPr="00531B9A" w:rsidDel="00646193">
          <w:rPr>
            <w:sz w:val="20"/>
            <w:szCs w:val="20"/>
          </w:rPr>
          <w:delText xml:space="preserve">A </w:delText>
        </w:r>
        <w:r w:rsidR="003C4E08" w:rsidRPr="00531B9A" w:rsidDel="00646193">
          <w:rPr>
            <w:sz w:val="20"/>
            <w:szCs w:val="20"/>
          </w:rPr>
          <w:delText>Szolgáltató évente egyszer köteles írásban beszámolni az Önkormányzatnak az általa végzett bölcsődei ellátási feladatról</w:delText>
        </w:r>
        <w:r w:rsidR="004E22F1" w:rsidRPr="00531B9A" w:rsidDel="00646193">
          <w:rPr>
            <w:sz w:val="20"/>
            <w:szCs w:val="20"/>
          </w:rPr>
          <w:delText>, különös tekintettel az év során az ellátást igénybe vevő gyermekek számára, hogy mely településről érkeztek, a felmerült panaszokra és a megtett intézkedésekre, a hatósági ellenőrzések során tett megállapításokra</w:delText>
        </w:r>
        <w:r w:rsidR="003C4E08" w:rsidRPr="00531B9A" w:rsidDel="00646193">
          <w:rPr>
            <w:sz w:val="20"/>
            <w:szCs w:val="20"/>
          </w:rPr>
          <w:delText xml:space="preserve">. A beszámolási határidő a bölcsődei nevelési évet követő minden év </w:delText>
        </w:r>
        <w:r w:rsidR="00375B60" w:rsidRPr="00531B9A" w:rsidDel="00646193">
          <w:rPr>
            <w:sz w:val="20"/>
            <w:szCs w:val="20"/>
          </w:rPr>
          <w:delText>szeptember 30. napj</w:delText>
        </w:r>
        <w:r w:rsidR="004E22F1" w:rsidRPr="00531B9A" w:rsidDel="00646193">
          <w:rPr>
            <w:sz w:val="20"/>
            <w:szCs w:val="20"/>
          </w:rPr>
          <w:delText>a.</w:delText>
        </w:r>
      </w:del>
    </w:p>
    <w:p w14:paraId="5B621650" w14:textId="720762AE" w:rsidR="001E0714" w:rsidRPr="00531B9A" w:rsidDel="00646193" w:rsidRDefault="003C4E08">
      <w:pPr>
        <w:pStyle w:val="Default"/>
        <w:numPr>
          <w:ilvl w:val="0"/>
          <w:numId w:val="20"/>
        </w:numPr>
        <w:spacing w:after="120"/>
        <w:ind w:left="714" w:hanging="357"/>
        <w:jc w:val="both"/>
        <w:rPr>
          <w:del w:id="158" w:author="takacs.lajos@szigethalom.hu" w:date="2025-11-03T14:33:00Z" w16du:dateUtc="2025-11-03T13:33:00Z"/>
          <w:sz w:val="20"/>
          <w:szCs w:val="20"/>
        </w:rPr>
        <w:pPrChange w:id="159" w:author="takacs.lajos@szigethalom.hu" w:date="2025-11-03T14:35:00Z" w16du:dateUtc="2025-11-03T13:35:00Z">
          <w:pPr>
            <w:pStyle w:val="Default"/>
            <w:numPr>
              <w:numId w:val="20"/>
            </w:numPr>
            <w:spacing w:after="120"/>
            <w:ind w:left="284" w:hanging="284"/>
            <w:jc w:val="both"/>
          </w:pPr>
        </w:pPrChange>
      </w:pPr>
      <w:del w:id="160" w:author="takacs.lajos@szigethalom.hu" w:date="2025-11-03T14:33:00Z" w16du:dateUtc="2025-11-03T13:33:00Z">
        <w:r w:rsidRPr="00531B9A" w:rsidDel="00646193">
          <w:rPr>
            <w:sz w:val="20"/>
            <w:szCs w:val="20"/>
          </w:rPr>
          <w:delText>A Szolgáltató vállalja, hogy</w:delText>
        </w:r>
        <w:r w:rsidR="001E0714" w:rsidRPr="00531B9A" w:rsidDel="00646193">
          <w:rPr>
            <w:sz w:val="20"/>
            <w:szCs w:val="20"/>
          </w:rPr>
          <w:delText xml:space="preserve"> a feladatellátás során</w:delText>
        </w:r>
        <w:r w:rsidRPr="00531B9A" w:rsidDel="00646193">
          <w:rPr>
            <w:sz w:val="20"/>
            <w:szCs w:val="20"/>
          </w:rPr>
          <w:delText xml:space="preserve"> a Gyvt. 33. § (1)-(2) bekezdésben meghatározott tájékoztatási és értesítési kötelezettségének maradéktalanul eleget tesz. </w:delText>
        </w:r>
      </w:del>
    </w:p>
    <w:p w14:paraId="4538519C" w14:textId="6A4CB527" w:rsidR="001E0714" w:rsidRPr="00531B9A" w:rsidDel="00646193" w:rsidRDefault="003C4E08">
      <w:pPr>
        <w:pStyle w:val="Default"/>
        <w:numPr>
          <w:ilvl w:val="0"/>
          <w:numId w:val="20"/>
        </w:numPr>
        <w:spacing w:after="120"/>
        <w:ind w:left="714" w:hanging="357"/>
        <w:jc w:val="both"/>
        <w:rPr>
          <w:del w:id="161" w:author="takacs.lajos@szigethalom.hu" w:date="2025-11-03T14:33:00Z" w16du:dateUtc="2025-11-03T13:33:00Z"/>
          <w:sz w:val="20"/>
          <w:szCs w:val="20"/>
        </w:rPr>
        <w:pPrChange w:id="162" w:author="takacs.lajos@szigethalom.hu" w:date="2025-11-03T14:35:00Z" w16du:dateUtc="2025-11-03T13:35:00Z">
          <w:pPr>
            <w:pStyle w:val="Default"/>
            <w:numPr>
              <w:numId w:val="20"/>
            </w:numPr>
            <w:spacing w:after="120"/>
            <w:ind w:left="284" w:hanging="284"/>
            <w:jc w:val="both"/>
          </w:pPr>
        </w:pPrChange>
      </w:pPr>
      <w:del w:id="163" w:author="takacs.lajos@szigethalom.hu" w:date="2025-11-03T14:33:00Z" w16du:dateUtc="2025-11-03T13:33:00Z">
        <w:r w:rsidRPr="00531B9A" w:rsidDel="00646193">
          <w:rPr>
            <w:sz w:val="20"/>
            <w:szCs w:val="20"/>
          </w:rPr>
          <w:delText>A bölcsődei szolgáltatást igénybe vevők a nyújtott szolgáltatással kapcsolatos</w:delText>
        </w:r>
        <w:r w:rsidR="0024658E" w:rsidRPr="00531B9A" w:rsidDel="00646193">
          <w:rPr>
            <w:sz w:val="20"/>
            <w:szCs w:val="20"/>
          </w:rPr>
          <w:delText>, Gyvt. 36. §-ban foglaltak szerinti</w:delText>
        </w:r>
        <w:r w:rsidRPr="00531B9A" w:rsidDel="00646193">
          <w:rPr>
            <w:sz w:val="20"/>
            <w:szCs w:val="20"/>
          </w:rPr>
          <w:delText xml:space="preserve"> panaszaikat a Szolgáltató vezetőjénél tehetik meg. </w:delText>
        </w:r>
        <w:r w:rsidR="0024658E" w:rsidRPr="00531B9A" w:rsidDel="00646193">
          <w:rPr>
            <w:sz w:val="20"/>
            <w:szCs w:val="20"/>
          </w:rPr>
          <w:delText>Szolgáltató vállalja, hogy a</w:delText>
        </w:r>
        <w:r w:rsidRPr="00531B9A" w:rsidDel="00646193">
          <w:rPr>
            <w:sz w:val="20"/>
            <w:szCs w:val="20"/>
          </w:rPr>
          <w:delText xml:space="preserve"> panaszokról, a kivizsgálás eredményéről, illetve</w:delText>
        </w:r>
        <w:r w:rsidR="001E0714" w:rsidRPr="00531B9A" w:rsidDel="00646193">
          <w:rPr>
            <w:sz w:val="20"/>
            <w:szCs w:val="20"/>
          </w:rPr>
          <w:delText xml:space="preserve"> a</w:delText>
        </w:r>
        <w:r w:rsidRPr="00531B9A" w:rsidDel="00646193">
          <w:rPr>
            <w:sz w:val="20"/>
            <w:szCs w:val="20"/>
          </w:rPr>
          <w:delText xml:space="preserve"> </w:delText>
        </w:r>
        <w:r w:rsidR="0024658E" w:rsidRPr="00531B9A" w:rsidDel="00646193">
          <w:rPr>
            <w:sz w:val="20"/>
            <w:szCs w:val="20"/>
          </w:rPr>
          <w:delText>meg</w:delText>
        </w:r>
        <w:r w:rsidRPr="00531B9A" w:rsidDel="00646193">
          <w:rPr>
            <w:sz w:val="20"/>
            <w:szCs w:val="20"/>
          </w:rPr>
          <w:delText>tett intézkedésekről a kivizsgálást követő 5 napon belül az Önkormányzato</w:delText>
        </w:r>
        <w:r w:rsidR="0024658E" w:rsidRPr="00531B9A" w:rsidDel="00646193">
          <w:rPr>
            <w:sz w:val="20"/>
            <w:szCs w:val="20"/>
          </w:rPr>
          <w:delText>t írásban</w:delText>
        </w:r>
        <w:r w:rsidRPr="00531B9A" w:rsidDel="00646193">
          <w:rPr>
            <w:sz w:val="20"/>
            <w:szCs w:val="20"/>
          </w:rPr>
          <w:delText xml:space="preserve"> tájékoztat</w:delText>
        </w:r>
        <w:r w:rsidR="0024658E" w:rsidRPr="00531B9A" w:rsidDel="00646193">
          <w:rPr>
            <w:sz w:val="20"/>
            <w:szCs w:val="20"/>
          </w:rPr>
          <w:delText>ja.</w:delText>
        </w:r>
        <w:r w:rsidRPr="00531B9A" w:rsidDel="00646193">
          <w:rPr>
            <w:sz w:val="20"/>
            <w:szCs w:val="20"/>
          </w:rPr>
          <w:delText xml:space="preserve"> </w:delText>
        </w:r>
      </w:del>
    </w:p>
    <w:p w14:paraId="59FC94A8" w14:textId="5A7A3DCA" w:rsidR="0024658E" w:rsidRPr="00531B9A" w:rsidDel="00646193" w:rsidRDefault="003C4E08">
      <w:pPr>
        <w:pStyle w:val="Default"/>
        <w:numPr>
          <w:ilvl w:val="0"/>
          <w:numId w:val="20"/>
        </w:numPr>
        <w:ind w:left="714" w:hanging="357"/>
        <w:jc w:val="both"/>
        <w:rPr>
          <w:del w:id="164" w:author="takacs.lajos@szigethalom.hu" w:date="2025-11-03T14:33:00Z" w16du:dateUtc="2025-11-03T13:33:00Z"/>
          <w:sz w:val="20"/>
          <w:szCs w:val="20"/>
        </w:rPr>
        <w:pPrChange w:id="165" w:author="takacs.lajos@szigethalom.hu" w:date="2025-11-03T14:35:00Z" w16du:dateUtc="2025-11-03T13:35:00Z">
          <w:pPr>
            <w:pStyle w:val="Default"/>
            <w:numPr>
              <w:numId w:val="20"/>
            </w:numPr>
            <w:ind w:left="284" w:hanging="284"/>
            <w:jc w:val="both"/>
          </w:pPr>
        </w:pPrChange>
      </w:pPr>
      <w:del w:id="166" w:author="takacs.lajos@szigethalom.hu" w:date="2025-11-03T14:33:00Z" w16du:dateUtc="2025-11-03T13:33:00Z">
        <w:r w:rsidRPr="00531B9A" w:rsidDel="00646193">
          <w:rPr>
            <w:sz w:val="20"/>
            <w:szCs w:val="20"/>
          </w:rPr>
          <w:delText xml:space="preserve">A Felek megállapodnak abban, hogy az Önkormányzat képviseletében eljáró személy a bölcsődei ellátást a helyszínen </w:delText>
        </w:r>
        <w:r w:rsidR="001E0714" w:rsidRPr="00531B9A" w:rsidDel="00646193">
          <w:rPr>
            <w:sz w:val="20"/>
            <w:szCs w:val="20"/>
          </w:rPr>
          <w:delText xml:space="preserve">a </w:delText>
        </w:r>
        <w:r w:rsidRPr="00531B9A" w:rsidDel="00646193">
          <w:rPr>
            <w:sz w:val="20"/>
            <w:szCs w:val="20"/>
          </w:rPr>
          <w:delText xml:space="preserve">Szolgáltató vezetőjével egyeztetett időpontban jogosult ellenőrizni. Az esetleges észrevételeket az Önkormányzat és a Szolgáltató képviselőinek bevonásával tárgyalás útján rendezik. </w:delText>
        </w:r>
      </w:del>
    </w:p>
    <w:p w14:paraId="482872E5" w14:textId="30A3B31B" w:rsidR="0024658E" w:rsidRPr="00531B9A" w:rsidDel="00646193" w:rsidRDefault="0024658E">
      <w:pPr>
        <w:pStyle w:val="Default"/>
        <w:spacing w:before="120" w:after="120"/>
        <w:ind w:left="714" w:hanging="357"/>
        <w:jc w:val="both"/>
        <w:rPr>
          <w:del w:id="167" w:author="takacs.lajos@szigethalom.hu" w:date="2025-11-03T14:33:00Z" w16du:dateUtc="2025-11-03T13:33:00Z"/>
          <w:sz w:val="20"/>
          <w:szCs w:val="20"/>
        </w:rPr>
        <w:pPrChange w:id="168" w:author="takacs.lajos@szigethalom.hu" w:date="2025-11-03T14:35:00Z" w16du:dateUtc="2025-11-03T13:35:00Z">
          <w:pPr>
            <w:pStyle w:val="Default"/>
            <w:spacing w:before="120" w:after="120"/>
            <w:ind w:left="284" w:firstLine="142"/>
            <w:jc w:val="both"/>
          </w:pPr>
        </w:pPrChange>
      </w:pPr>
      <w:del w:id="169" w:author="takacs.lajos@szigethalom.hu" w:date="2025-11-03T14:33:00Z" w16du:dateUtc="2025-11-03T13:33:00Z">
        <w:r w:rsidRPr="00531B9A" w:rsidDel="00646193">
          <w:rPr>
            <w:sz w:val="20"/>
            <w:szCs w:val="20"/>
          </w:rPr>
          <w:delText xml:space="preserve">Kapcsolattartók: </w:delText>
        </w:r>
      </w:del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8"/>
        <w:gridCol w:w="4318"/>
      </w:tblGrid>
      <w:tr w:rsidR="003E1DC6" w:rsidRPr="00531B9A" w:rsidDel="00646193" w14:paraId="445906FE" w14:textId="4A375276" w:rsidTr="00FB7BEB">
        <w:trPr>
          <w:del w:id="170" w:author="takacs.lajos@szigethalom.hu" w:date="2025-11-03T14:33:00Z"/>
        </w:trPr>
        <w:tc>
          <w:tcPr>
            <w:tcW w:w="4531" w:type="dxa"/>
          </w:tcPr>
          <w:p w14:paraId="32890B04" w14:textId="0B4E89F9" w:rsidR="003E1DC6" w:rsidRPr="00531B9A" w:rsidDel="00646193" w:rsidRDefault="003E1DC6">
            <w:pPr>
              <w:pStyle w:val="Default"/>
              <w:ind w:left="714" w:hanging="357"/>
              <w:rPr>
                <w:del w:id="171" w:author="takacs.lajos@szigethalom.hu" w:date="2025-11-03T14:33:00Z" w16du:dateUtc="2025-11-03T13:33:00Z"/>
                <w:color w:val="auto"/>
                <w:sz w:val="20"/>
                <w:szCs w:val="20"/>
              </w:rPr>
              <w:pPrChange w:id="172" w:author="takacs.lajos@szigethalom.hu" w:date="2025-11-03T14:35:00Z" w16du:dateUtc="2025-11-03T13:35:00Z">
                <w:pPr>
                  <w:pStyle w:val="Default"/>
                  <w:ind w:left="426"/>
                </w:pPr>
              </w:pPrChange>
            </w:pPr>
            <w:del w:id="173" w:author="takacs.lajos@szigethalom.hu" w:date="2025-11-03T14:33:00Z" w16du:dateUtc="2025-11-03T13:33:00Z">
              <w:r w:rsidRPr="00531B9A" w:rsidDel="00646193">
                <w:rPr>
                  <w:color w:val="auto"/>
                  <w:sz w:val="20"/>
                  <w:szCs w:val="20"/>
                </w:rPr>
                <w:delText xml:space="preserve">Önkormányzat részéről: Takács Lajos </w:delText>
              </w:r>
            </w:del>
          </w:p>
          <w:p w14:paraId="4E785837" w14:textId="79A54120" w:rsidR="003E1DC6" w:rsidRPr="00531B9A" w:rsidDel="00646193" w:rsidRDefault="003E1DC6">
            <w:pPr>
              <w:pStyle w:val="Default"/>
              <w:ind w:left="714" w:hanging="357"/>
              <w:rPr>
                <w:del w:id="174" w:author="takacs.lajos@szigethalom.hu" w:date="2025-11-03T14:33:00Z" w16du:dateUtc="2025-11-03T13:33:00Z"/>
                <w:color w:val="auto"/>
                <w:sz w:val="20"/>
                <w:szCs w:val="20"/>
              </w:rPr>
              <w:pPrChange w:id="175" w:author="takacs.lajos@szigethalom.hu" w:date="2025-11-03T14:35:00Z" w16du:dateUtc="2025-11-03T13:35:00Z">
                <w:pPr>
                  <w:pStyle w:val="Default"/>
                  <w:ind w:left="426"/>
                </w:pPr>
              </w:pPrChange>
            </w:pPr>
            <w:del w:id="176" w:author="takacs.lajos@szigethalom.hu" w:date="2025-11-03T14:33:00Z" w16du:dateUtc="2025-11-03T13:33:00Z">
              <w:r w:rsidRPr="00531B9A" w:rsidDel="00646193">
                <w:rPr>
                  <w:color w:val="auto"/>
                  <w:sz w:val="20"/>
                  <w:szCs w:val="20"/>
                </w:rPr>
                <w:delText>Telefon: +3624-403-658</w:delText>
              </w:r>
            </w:del>
          </w:p>
          <w:p w14:paraId="4E922816" w14:textId="16490CF0" w:rsidR="003E1DC6" w:rsidRPr="00531B9A" w:rsidDel="00646193" w:rsidRDefault="003E1DC6">
            <w:pPr>
              <w:pStyle w:val="Default"/>
              <w:ind w:left="714" w:hanging="357"/>
              <w:rPr>
                <w:del w:id="177" w:author="takacs.lajos@szigethalom.hu" w:date="2025-11-03T14:33:00Z" w16du:dateUtc="2025-11-03T13:33:00Z"/>
                <w:color w:val="auto"/>
                <w:sz w:val="20"/>
                <w:szCs w:val="20"/>
              </w:rPr>
              <w:pPrChange w:id="178" w:author="takacs.lajos@szigethalom.hu" w:date="2025-11-03T14:35:00Z" w16du:dateUtc="2025-11-03T13:35:00Z">
                <w:pPr>
                  <w:pStyle w:val="Default"/>
                  <w:ind w:left="425"/>
                </w:pPr>
              </w:pPrChange>
            </w:pPr>
            <w:del w:id="179" w:author="takacs.lajos@szigethalom.hu" w:date="2025-11-03T14:33:00Z" w16du:dateUtc="2025-11-03T13:33:00Z">
              <w:r w:rsidRPr="00531B9A" w:rsidDel="00646193">
                <w:rPr>
                  <w:color w:val="auto"/>
                  <w:sz w:val="20"/>
                  <w:szCs w:val="20"/>
                </w:rPr>
                <w:delText xml:space="preserve">e-mail: takacs.lajos@szigethalom.hu </w:delText>
              </w:r>
            </w:del>
          </w:p>
        </w:tc>
        <w:tc>
          <w:tcPr>
            <w:tcW w:w="4531" w:type="dxa"/>
          </w:tcPr>
          <w:p w14:paraId="340A4EE3" w14:textId="169F956C" w:rsidR="003E1DC6" w:rsidRPr="00531B9A" w:rsidDel="00646193" w:rsidRDefault="003E1DC6">
            <w:pPr>
              <w:ind w:left="714" w:hanging="357"/>
              <w:rPr>
                <w:del w:id="180" w:author="takacs.lajos@szigethalom.hu" w:date="2025-11-03T14:33:00Z" w16du:dateUtc="2025-11-03T13:33:00Z"/>
                <w:rFonts w:ascii="Times New Roman" w:hAnsi="Times New Roman" w:cs="Times New Roman"/>
                <w:kern w:val="0"/>
                <w:sz w:val="20"/>
                <w:szCs w:val="20"/>
              </w:rPr>
              <w:pPrChange w:id="181" w:author="takacs.lajos@szigethalom.hu" w:date="2025-11-03T14:35:00Z" w16du:dateUtc="2025-11-03T13:35:00Z">
                <w:pPr>
                  <w:ind w:left="426"/>
                </w:pPr>
              </w:pPrChange>
            </w:pPr>
            <w:del w:id="182" w:author="takacs.lajos@szigethalom.hu" w:date="2025-11-03T14:33:00Z" w16du:dateUtc="2025-11-03T13:33:00Z">
              <w:r w:rsidRPr="00531B9A" w:rsidDel="00646193">
                <w:rPr>
                  <w:rFonts w:ascii="Times New Roman" w:hAnsi="Times New Roman" w:cs="Times New Roman"/>
                  <w:kern w:val="0"/>
                  <w:sz w:val="20"/>
                  <w:szCs w:val="20"/>
                </w:rPr>
                <w:delText>Szolgáltató részéről: Kovács-Samu Zsanett</w:delText>
              </w:r>
            </w:del>
          </w:p>
          <w:p w14:paraId="0A813C06" w14:textId="0147E336" w:rsidR="003E1DC6" w:rsidRPr="00531B9A" w:rsidDel="00646193" w:rsidRDefault="003E1DC6">
            <w:pPr>
              <w:ind w:left="714" w:hanging="357"/>
              <w:rPr>
                <w:del w:id="183" w:author="takacs.lajos@szigethalom.hu" w:date="2025-11-03T14:33:00Z" w16du:dateUtc="2025-11-03T13:33:00Z"/>
                <w:rFonts w:ascii="Times New Roman" w:hAnsi="Times New Roman" w:cs="Times New Roman"/>
                <w:kern w:val="0"/>
                <w:sz w:val="20"/>
                <w:szCs w:val="20"/>
              </w:rPr>
              <w:pPrChange w:id="184" w:author="takacs.lajos@szigethalom.hu" w:date="2025-11-03T14:35:00Z" w16du:dateUtc="2025-11-03T13:35:00Z">
                <w:pPr>
                  <w:ind w:left="426"/>
                </w:pPr>
              </w:pPrChange>
            </w:pPr>
            <w:del w:id="185" w:author="takacs.lajos@szigethalom.hu" w:date="2025-11-03T14:33:00Z" w16du:dateUtc="2025-11-03T13:33:00Z">
              <w:r w:rsidRPr="00531B9A" w:rsidDel="00646193">
                <w:rPr>
                  <w:rFonts w:ascii="Times New Roman" w:hAnsi="Times New Roman" w:cs="Times New Roman"/>
                  <w:kern w:val="0"/>
                  <w:sz w:val="20"/>
                  <w:szCs w:val="20"/>
                </w:rPr>
                <w:delText>Telefon: +36307019575</w:delText>
              </w:r>
            </w:del>
          </w:p>
          <w:p w14:paraId="5818A404" w14:textId="778F297B" w:rsidR="003E1DC6" w:rsidRPr="00531B9A" w:rsidDel="00646193" w:rsidRDefault="003E1DC6">
            <w:pPr>
              <w:ind w:left="714" w:hanging="357"/>
              <w:rPr>
                <w:del w:id="186" w:author="takacs.lajos@szigethalom.hu" w:date="2025-11-03T14:33:00Z" w16du:dateUtc="2025-11-03T13:33:00Z"/>
                <w:rFonts w:ascii="Times New Roman" w:hAnsi="Times New Roman" w:cs="Times New Roman"/>
                <w:color w:val="FF0000"/>
                <w:kern w:val="0"/>
                <w:sz w:val="20"/>
                <w:szCs w:val="20"/>
              </w:rPr>
              <w:pPrChange w:id="187" w:author="takacs.lajos@szigethalom.hu" w:date="2025-11-03T14:35:00Z" w16du:dateUtc="2025-11-03T13:35:00Z">
                <w:pPr>
                  <w:ind w:left="425"/>
                </w:pPr>
              </w:pPrChange>
            </w:pPr>
            <w:del w:id="188" w:author="takacs.lajos@szigethalom.hu" w:date="2025-11-03T14:33:00Z" w16du:dateUtc="2025-11-03T13:33:00Z">
              <w:r w:rsidRPr="00531B9A" w:rsidDel="00646193">
                <w:rPr>
                  <w:rFonts w:ascii="Times New Roman" w:hAnsi="Times New Roman" w:cs="Times New Roman"/>
                  <w:kern w:val="0"/>
                  <w:sz w:val="20"/>
                  <w:szCs w:val="20"/>
                </w:rPr>
                <w:delText xml:space="preserve">e-mail: samu.zsanett97@gmail.com </w:delText>
              </w:r>
            </w:del>
          </w:p>
        </w:tc>
      </w:tr>
    </w:tbl>
    <w:p w14:paraId="4D0724F6" w14:textId="0C63BC0B" w:rsidR="0024658E" w:rsidRPr="00531B9A" w:rsidDel="00646193" w:rsidRDefault="0024658E">
      <w:pPr>
        <w:pStyle w:val="Default"/>
        <w:spacing w:before="120" w:after="120"/>
        <w:ind w:left="714" w:hanging="357"/>
        <w:jc w:val="both"/>
        <w:rPr>
          <w:del w:id="189" w:author="takacs.lajos@szigethalom.hu" w:date="2025-11-03T14:34:00Z" w16du:dateUtc="2025-11-03T13:34:00Z"/>
          <w:sz w:val="20"/>
          <w:szCs w:val="20"/>
        </w:rPr>
        <w:pPrChange w:id="190" w:author="takacs.lajos@szigethalom.hu" w:date="2025-11-03T14:35:00Z" w16du:dateUtc="2025-11-03T13:35:00Z">
          <w:pPr>
            <w:pStyle w:val="Default"/>
            <w:numPr>
              <w:numId w:val="20"/>
            </w:numPr>
            <w:spacing w:before="120" w:after="120"/>
            <w:ind w:left="284" w:hanging="284"/>
            <w:jc w:val="both"/>
          </w:pPr>
        </w:pPrChange>
      </w:pPr>
      <w:del w:id="191" w:author="takacs.lajos@szigethalom.hu" w:date="2025-11-03T14:34:00Z" w16du:dateUtc="2025-11-03T13:34:00Z">
        <w:r w:rsidRPr="00531B9A" w:rsidDel="00646193">
          <w:rPr>
            <w:sz w:val="20"/>
            <w:szCs w:val="20"/>
          </w:rPr>
          <w:delText>J</w:delText>
        </w:r>
        <w:r w:rsidR="003C4E08" w:rsidRPr="00531B9A" w:rsidDel="00646193">
          <w:rPr>
            <w:sz w:val="20"/>
            <w:szCs w:val="20"/>
          </w:rPr>
          <w:delText>elen szerződésb</w:delText>
        </w:r>
        <w:r w:rsidRPr="00531B9A" w:rsidDel="00646193">
          <w:rPr>
            <w:sz w:val="20"/>
            <w:szCs w:val="20"/>
          </w:rPr>
          <w:delText xml:space="preserve">en </w:delText>
        </w:r>
        <w:r w:rsidR="003C4E08" w:rsidRPr="00531B9A" w:rsidDel="00646193">
          <w:rPr>
            <w:sz w:val="20"/>
            <w:szCs w:val="20"/>
          </w:rPr>
          <w:delText>nem szabályozott kérdésekben a Polgári Törvénykönyv és a hatályos</w:delText>
        </w:r>
        <w:r w:rsidRPr="00531B9A" w:rsidDel="00646193">
          <w:rPr>
            <w:sz w:val="20"/>
            <w:szCs w:val="20"/>
          </w:rPr>
          <w:delText xml:space="preserve"> egyéb ágazati</w:delText>
        </w:r>
        <w:r w:rsidR="003C4E08" w:rsidRPr="00531B9A" w:rsidDel="00646193">
          <w:rPr>
            <w:sz w:val="20"/>
            <w:szCs w:val="20"/>
          </w:rPr>
          <w:delText xml:space="preserve"> jogszabályok rendelkezései az irányadók.</w:delText>
        </w:r>
      </w:del>
    </w:p>
    <w:p w14:paraId="31312C30" w14:textId="6B7D02E0" w:rsidR="0024658E" w:rsidRPr="00531B9A" w:rsidRDefault="00DC526E">
      <w:pPr>
        <w:pStyle w:val="Default"/>
        <w:numPr>
          <w:ilvl w:val="0"/>
          <w:numId w:val="21"/>
        </w:numPr>
        <w:spacing w:after="120"/>
        <w:ind w:left="714" w:hanging="357"/>
        <w:jc w:val="both"/>
        <w:rPr>
          <w:sz w:val="20"/>
          <w:szCs w:val="20"/>
        </w:rPr>
        <w:pPrChange w:id="192" w:author="takacs.lajos@szigethalom.hu" w:date="2025-11-03T14:35:00Z" w16du:dateUtc="2025-11-03T13:35:00Z">
          <w:pPr>
            <w:pStyle w:val="Default"/>
            <w:numPr>
              <w:numId w:val="20"/>
            </w:numPr>
            <w:spacing w:after="120"/>
            <w:ind w:left="284" w:hanging="284"/>
            <w:jc w:val="both"/>
          </w:pPr>
        </w:pPrChange>
      </w:pPr>
      <w:r w:rsidRPr="00531B9A">
        <w:rPr>
          <w:rFonts w:eastAsia="Times New Roman"/>
          <w:sz w:val="20"/>
          <w:szCs w:val="20"/>
        </w:rPr>
        <w:t>A Felek a szerződést, mint akaratukkal mindenben egyezőt, elolvasás után jóváhagyólag írják alá.</w:t>
      </w:r>
    </w:p>
    <w:p w14:paraId="774DA138" w14:textId="167AFC41" w:rsidR="00D35CBE" w:rsidRPr="00531B9A" w:rsidRDefault="00DC526E">
      <w:pPr>
        <w:pStyle w:val="Default"/>
        <w:numPr>
          <w:ilvl w:val="0"/>
          <w:numId w:val="21"/>
        </w:numPr>
        <w:spacing w:after="120"/>
        <w:ind w:left="714" w:hanging="357"/>
        <w:jc w:val="both"/>
        <w:rPr>
          <w:sz w:val="20"/>
          <w:szCs w:val="20"/>
        </w:rPr>
        <w:pPrChange w:id="193" w:author="takacs.lajos@szigethalom.hu" w:date="2025-11-03T14:35:00Z" w16du:dateUtc="2025-11-03T13:35:00Z">
          <w:pPr>
            <w:pStyle w:val="Default"/>
            <w:numPr>
              <w:numId w:val="20"/>
            </w:numPr>
            <w:spacing w:after="120"/>
            <w:ind w:left="284" w:hanging="284"/>
            <w:jc w:val="both"/>
          </w:pPr>
        </w:pPrChange>
      </w:pPr>
      <w:r w:rsidRPr="00531B9A">
        <w:rPr>
          <w:rFonts w:eastAsia="Times New Roman"/>
          <w:sz w:val="20"/>
          <w:szCs w:val="20"/>
        </w:rPr>
        <w:t xml:space="preserve">Jelen szerződés </w:t>
      </w:r>
      <w:r w:rsidR="002B5A44" w:rsidRPr="00531B9A">
        <w:rPr>
          <w:rFonts w:eastAsia="Times New Roman"/>
          <w:sz w:val="20"/>
          <w:szCs w:val="20"/>
        </w:rPr>
        <w:t>4</w:t>
      </w:r>
      <w:r w:rsidRPr="00531B9A">
        <w:rPr>
          <w:rFonts w:eastAsia="Times New Roman"/>
          <w:sz w:val="20"/>
          <w:szCs w:val="20"/>
        </w:rPr>
        <w:t xml:space="preserve"> példányban készült, melyet Szigethalom Város Önkormányzat Képviselő-testülete a </w:t>
      </w:r>
      <w:ins w:id="194" w:author="takacs.lajos@szigethalom.hu" w:date="2025-11-03T14:34:00Z" w16du:dateUtc="2025-11-03T13:34:00Z">
        <w:r w:rsidR="00646193">
          <w:rPr>
            <w:rFonts w:eastAsia="Times New Roman"/>
            <w:sz w:val="20"/>
            <w:szCs w:val="20"/>
          </w:rPr>
          <w:t>…</w:t>
        </w:r>
      </w:ins>
      <w:del w:id="195" w:author="takacs.lajos@szigethalom.hu" w:date="2025-11-03T14:34:00Z" w16du:dateUtc="2025-11-03T13:34:00Z">
        <w:r w:rsidR="00440B06" w:rsidDel="00646193">
          <w:rPr>
            <w:rFonts w:eastAsia="Times New Roman"/>
            <w:sz w:val="20"/>
            <w:szCs w:val="20"/>
          </w:rPr>
          <w:delText>81</w:delText>
        </w:r>
      </w:del>
      <w:r w:rsidR="00183001" w:rsidRPr="00531B9A">
        <w:rPr>
          <w:rFonts w:eastAsia="Times New Roman"/>
          <w:sz w:val="20"/>
          <w:szCs w:val="20"/>
        </w:rPr>
        <w:t>/2025. (</w:t>
      </w:r>
      <w:ins w:id="196" w:author="takacs.lajos@szigethalom.hu" w:date="2025-11-03T14:34:00Z" w16du:dateUtc="2025-11-03T13:34:00Z">
        <w:r w:rsidR="00646193">
          <w:rPr>
            <w:rFonts w:eastAsia="Times New Roman"/>
            <w:sz w:val="20"/>
            <w:szCs w:val="20"/>
          </w:rPr>
          <w:t>XI</w:t>
        </w:r>
      </w:ins>
      <w:del w:id="197" w:author="takacs.lajos@szigethalom.hu" w:date="2025-11-03T14:34:00Z" w16du:dateUtc="2025-11-03T13:34:00Z">
        <w:r w:rsidR="00440B06" w:rsidDel="00646193">
          <w:rPr>
            <w:rFonts w:eastAsia="Times New Roman"/>
            <w:sz w:val="20"/>
            <w:szCs w:val="20"/>
          </w:rPr>
          <w:delText>V</w:delText>
        </w:r>
      </w:del>
      <w:r w:rsidR="00440B06">
        <w:rPr>
          <w:rFonts w:eastAsia="Times New Roman"/>
          <w:sz w:val="20"/>
          <w:szCs w:val="20"/>
        </w:rPr>
        <w:t xml:space="preserve">. </w:t>
      </w:r>
      <w:ins w:id="198" w:author="takacs.lajos@szigethalom.hu" w:date="2025-11-03T14:34:00Z" w16du:dateUtc="2025-11-03T13:34:00Z">
        <w:r w:rsidR="00646193">
          <w:rPr>
            <w:rFonts w:eastAsia="Times New Roman"/>
            <w:sz w:val="20"/>
            <w:szCs w:val="20"/>
          </w:rPr>
          <w:t>18</w:t>
        </w:r>
      </w:ins>
      <w:del w:id="199" w:author="takacs.lajos@szigethalom.hu" w:date="2025-11-03T14:34:00Z" w16du:dateUtc="2025-11-03T13:34:00Z">
        <w:r w:rsidR="00440B06" w:rsidDel="00646193">
          <w:rPr>
            <w:rFonts w:eastAsia="Times New Roman"/>
            <w:sz w:val="20"/>
            <w:szCs w:val="20"/>
          </w:rPr>
          <w:delText>20</w:delText>
        </w:r>
      </w:del>
      <w:r w:rsidR="00440B06">
        <w:rPr>
          <w:rFonts w:eastAsia="Times New Roman"/>
          <w:sz w:val="20"/>
          <w:szCs w:val="20"/>
        </w:rPr>
        <w:t>.</w:t>
      </w:r>
      <w:r w:rsidR="00183001" w:rsidRPr="00531B9A">
        <w:rPr>
          <w:rFonts w:eastAsia="Times New Roman"/>
          <w:sz w:val="20"/>
          <w:szCs w:val="20"/>
        </w:rPr>
        <w:t>)</w:t>
      </w:r>
      <w:r w:rsidR="008A1786" w:rsidRPr="00531B9A">
        <w:rPr>
          <w:rFonts w:eastAsia="Times New Roman"/>
          <w:sz w:val="20"/>
          <w:szCs w:val="20"/>
        </w:rPr>
        <w:t xml:space="preserve"> </w:t>
      </w:r>
      <w:r w:rsidRPr="00531B9A">
        <w:rPr>
          <w:rFonts w:eastAsia="Times New Roman"/>
          <w:sz w:val="20"/>
          <w:szCs w:val="20"/>
        </w:rPr>
        <w:t>sz. határozatával hagyott jóvá.</w:t>
      </w:r>
    </w:p>
    <w:p w14:paraId="78592736" w14:textId="46C606F1" w:rsidR="00D35CBE" w:rsidRPr="00531B9A" w:rsidRDefault="00DC526E" w:rsidP="00531B9A">
      <w:pPr>
        <w:suppressAutoHyphens/>
        <w:spacing w:before="120" w:afterLines="80" w:after="192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 xml:space="preserve">Szigethalom, </w:t>
      </w:r>
    </w:p>
    <w:p w14:paraId="0F424658" w14:textId="77777777" w:rsidR="00D35CBE" w:rsidRDefault="00D35C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D15B9B3" w14:textId="77777777" w:rsidR="00601096" w:rsidRPr="00531B9A" w:rsidRDefault="006010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C915E07" w14:textId="77777777" w:rsidR="00D35CBE" w:rsidRPr="00531B9A" w:rsidRDefault="00DC526E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…………………………………………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……………………………………</w:t>
      </w:r>
    </w:p>
    <w:p w14:paraId="6FD13E5B" w14:textId="72224B46" w:rsidR="00D35CBE" w:rsidRPr="00531B9A" w:rsidRDefault="00DC526E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ab/>
        <w:t>Szigethalom Város Önkormányzat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ab/>
      </w:r>
      <w:r w:rsidR="008A1786" w:rsidRPr="00531B9A">
        <w:rPr>
          <w:rFonts w:ascii="Times New Roman" w:eastAsia="Times New Roman" w:hAnsi="Times New Roman" w:cs="Times New Roman"/>
          <w:sz w:val="20"/>
          <w:szCs w:val="20"/>
        </w:rPr>
        <w:t>Janet Alapítvány</w:t>
      </w:r>
    </w:p>
    <w:p w14:paraId="4952272A" w14:textId="1A7373D1" w:rsidR="00D35CBE" w:rsidRPr="00531B9A" w:rsidRDefault="00DC526E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ab/>
        <w:t>Képviselő-testület képviseletében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 w:rsidR="008A1786" w:rsidRPr="00531B9A">
        <w:rPr>
          <w:rFonts w:ascii="Times New Roman" w:eastAsia="Times New Roman" w:hAnsi="Times New Roman" w:cs="Times New Roman"/>
          <w:sz w:val="20"/>
          <w:szCs w:val="20"/>
        </w:rPr>
        <w:t>képviseletében</w:t>
      </w:r>
      <w:proofErr w:type="spellEnd"/>
    </w:p>
    <w:p w14:paraId="6863D49A" w14:textId="575B9F01" w:rsidR="00DC526E" w:rsidRPr="00531B9A" w:rsidRDefault="00DC526E" w:rsidP="008A1786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1B9A">
        <w:rPr>
          <w:rFonts w:ascii="Times New Roman" w:eastAsia="Times New Roman" w:hAnsi="Times New Roman" w:cs="Times New Roman"/>
          <w:sz w:val="20"/>
          <w:szCs w:val="20"/>
        </w:rPr>
        <w:tab/>
        <w:t xml:space="preserve"> Fáki László polgármester</w:t>
      </w:r>
      <w:r w:rsidRPr="00531B9A">
        <w:rPr>
          <w:rFonts w:ascii="Times New Roman" w:eastAsia="Times New Roman" w:hAnsi="Times New Roman" w:cs="Times New Roman"/>
          <w:sz w:val="20"/>
          <w:szCs w:val="20"/>
        </w:rPr>
        <w:tab/>
      </w:r>
      <w:r w:rsidR="008A1786" w:rsidRPr="00531B9A">
        <w:rPr>
          <w:rFonts w:ascii="Times New Roman" w:eastAsia="Times New Roman" w:hAnsi="Times New Roman" w:cs="Times New Roman"/>
          <w:sz w:val="20"/>
          <w:szCs w:val="20"/>
        </w:rPr>
        <w:t xml:space="preserve">Kovács </w:t>
      </w:r>
      <w:r w:rsidR="00A97718" w:rsidRPr="00531B9A">
        <w:rPr>
          <w:rFonts w:ascii="Times New Roman" w:eastAsia="Times New Roman" w:hAnsi="Times New Roman" w:cs="Times New Roman"/>
          <w:sz w:val="20"/>
          <w:szCs w:val="20"/>
        </w:rPr>
        <w:t>Károly</w:t>
      </w:r>
    </w:p>
    <w:sectPr w:rsidR="00DC526E" w:rsidRPr="00531B9A" w:rsidSect="00EA39B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8BAD9" w14:textId="77777777" w:rsidR="00EA39BB" w:rsidRDefault="00EA39BB" w:rsidP="00EA39BB">
      <w:pPr>
        <w:spacing w:after="0" w:line="240" w:lineRule="auto"/>
      </w:pPr>
      <w:r>
        <w:separator/>
      </w:r>
    </w:p>
  </w:endnote>
  <w:endnote w:type="continuationSeparator" w:id="0">
    <w:p w14:paraId="0484CDE5" w14:textId="77777777" w:rsidR="00EA39BB" w:rsidRDefault="00EA39BB" w:rsidP="00EA3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54730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9AD146" w14:textId="587A2550" w:rsidR="00D72EF2" w:rsidRDefault="00D72EF2">
            <w:pPr>
              <w:pStyle w:val="llb"/>
              <w:jc w:val="center"/>
            </w:pPr>
            <w:r w:rsidRPr="00D72EF2">
              <w:rPr>
                <w:rFonts w:ascii="Times New Roman" w:hAnsi="Times New Roman" w:cs="Times New Roman"/>
                <w:sz w:val="20"/>
                <w:szCs w:val="20"/>
              </w:rPr>
              <w:t xml:space="preserve">oldal </w: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72EF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30902DDB" w14:textId="77777777" w:rsidR="00D72EF2" w:rsidRDefault="00D72E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DD42A" w14:textId="77777777" w:rsidR="00EA39BB" w:rsidRDefault="00EA39BB" w:rsidP="00EA39BB">
      <w:pPr>
        <w:spacing w:after="0" w:line="240" w:lineRule="auto"/>
      </w:pPr>
      <w:r>
        <w:separator/>
      </w:r>
    </w:p>
  </w:footnote>
  <w:footnote w:type="continuationSeparator" w:id="0">
    <w:p w14:paraId="59FD6228" w14:textId="77777777" w:rsidR="00EA39BB" w:rsidRDefault="00EA39BB" w:rsidP="00EA3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7512"/>
    </w:tblGrid>
    <w:tr w:rsidR="00EA39BB" w:rsidRPr="00EA39BB" w14:paraId="444432FB" w14:textId="77777777" w:rsidTr="008B1372">
      <w:tc>
        <w:tcPr>
          <w:tcW w:w="1276" w:type="dxa"/>
          <w:tcBorders>
            <w:bottom w:val="single" w:sz="4" w:space="0" w:color="000000"/>
          </w:tcBorders>
        </w:tcPr>
        <w:p w14:paraId="1CAD1E41" w14:textId="32FCE6E1" w:rsidR="00EA39BB" w:rsidRPr="00EA39BB" w:rsidRDefault="00EA39BB" w:rsidP="00EA39BB">
          <w:pPr>
            <w:pStyle w:val="lfej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sz w:val="20"/>
              <w:szCs w:val="20"/>
            </w:rPr>
            <w:object w:dxaOrig="1005" w:dyaOrig="1095" w14:anchorId="4B8086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0.1pt;height:54.7pt" filled="t">
                <v:fill color2="black"/>
                <v:imagedata r:id="rId1" o:title=""/>
              </v:shape>
              <o:OLEObject Type="Embed" ProgID="Word.Picture.8" ShapeID="_x0000_i1025" DrawAspect="Content" ObjectID="_1823924898" r:id="rId2"/>
            </w:object>
          </w:r>
        </w:p>
      </w:tc>
      <w:tc>
        <w:tcPr>
          <w:tcW w:w="7512" w:type="dxa"/>
          <w:tcBorders>
            <w:bottom w:val="single" w:sz="4" w:space="0" w:color="000000"/>
          </w:tcBorders>
        </w:tcPr>
        <w:p w14:paraId="386E54C4" w14:textId="77777777" w:rsidR="00EA39BB" w:rsidRPr="00EA39BB" w:rsidRDefault="00EA39BB" w:rsidP="00751B6A">
          <w:pPr>
            <w:pStyle w:val="lfej"/>
            <w:tabs>
              <w:tab w:val="clear" w:pos="4536"/>
            </w:tabs>
            <w:ind w:right="1208"/>
            <w:jc w:val="center"/>
            <w:rPr>
              <w:rFonts w:ascii="Times New Roman" w:hAnsi="Times New Roman" w:cs="Times New Roman"/>
              <w:b/>
              <w:smallCaps/>
              <w:spacing w:val="20"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b/>
              <w:smallCaps/>
              <w:spacing w:val="20"/>
              <w:sz w:val="20"/>
              <w:szCs w:val="20"/>
            </w:rPr>
            <w:t>Szigethalom Város Önkormányzata</w:t>
          </w:r>
        </w:p>
        <w:p w14:paraId="7BB6C308" w14:textId="77777777" w:rsidR="00EA39BB" w:rsidRPr="00EA39BB" w:rsidRDefault="00EA39BB" w:rsidP="00751B6A">
          <w:pPr>
            <w:pStyle w:val="lfej"/>
            <w:tabs>
              <w:tab w:val="clear" w:pos="4536"/>
            </w:tabs>
            <w:ind w:right="1208"/>
            <w:jc w:val="center"/>
            <w:rPr>
              <w:rFonts w:ascii="Times New Roman" w:hAnsi="Times New Roman" w:cs="Times New Roman"/>
              <w:bCs/>
              <w:smallCaps/>
              <w:spacing w:val="20"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bCs/>
              <w:smallCaps/>
              <w:spacing w:val="20"/>
              <w:sz w:val="20"/>
              <w:szCs w:val="20"/>
            </w:rPr>
            <w:t>Szigethalmi Polgármesteri Hivatal</w:t>
          </w:r>
        </w:p>
        <w:p w14:paraId="2D651653" w14:textId="77777777" w:rsidR="00EA39BB" w:rsidRPr="00EA39BB" w:rsidRDefault="00EA39BB" w:rsidP="00751B6A">
          <w:pPr>
            <w:pStyle w:val="lfej"/>
            <w:tabs>
              <w:tab w:val="clear" w:pos="4536"/>
            </w:tabs>
            <w:ind w:right="1208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sz w:val="20"/>
              <w:szCs w:val="20"/>
            </w:rPr>
            <w:t>2315 Szigethalom, Kossuth Lajos utca 10.</w:t>
          </w:r>
        </w:p>
        <w:p w14:paraId="1A1630EB" w14:textId="77777777" w:rsidR="00EA39BB" w:rsidRPr="00EA39BB" w:rsidRDefault="00EA39BB" w:rsidP="00751B6A">
          <w:pPr>
            <w:pStyle w:val="lfej"/>
            <w:tabs>
              <w:tab w:val="clear" w:pos="4536"/>
            </w:tabs>
            <w:ind w:right="1208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sz w:val="20"/>
              <w:szCs w:val="20"/>
            </w:rPr>
            <w:t>Telefon: 06-24-403-656 Telefax: 06-24-514-800</w:t>
          </w:r>
        </w:p>
        <w:p w14:paraId="605F54C7" w14:textId="77777777" w:rsidR="00EA39BB" w:rsidRPr="00EA39BB" w:rsidRDefault="00EA39BB" w:rsidP="00751B6A">
          <w:pPr>
            <w:pStyle w:val="lfej"/>
            <w:tabs>
              <w:tab w:val="clear" w:pos="4536"/>
            </w:tabs>
            <w:ind w:right="1208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A39BB">
            <w:rPr>
              <w:rFonts w:ascii="Times New Roman" w:hAnsi="Times New Roman" w:cs="Times New Roman"/>
              <w:sz w:val="20"/>
              <w:szCs w:val="20"/>
            </w:rPr>
            <w:t>https://szigethalom.asp.lgov.hu/</w:t>
          </w:r>
        </w:p>
      </w:tc>
    </w:tr>
  </w:tbl>
  <w:p w14:paraId="69DB6D92" w14:textId="51FEB1EE" w:rsidR="00EA39BB" w:rsidRDefault="00EA39B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6B64"/>
    <w:multiLevelType w:val="hybridMultilevel"/>
    <w:tmpl w:val="A846EFFA"/>
    <w:lvl w:ilvl="0" w:tplc="040E000F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A77684"/>
    <w:multiLevelType w:val="hybridMultilevel"/>
    <w:tmpl w:val="B02C3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E35F0"/>
    <w:multiLevelType w:val="hybridMultilevel"/>
    <w:tmpl w:val="9BACA110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AF01E9"/>
    <w:multiLevelType w:val="multilevel"/>
    <w:tmpl w:val="CB10CC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AD1068"/>
    <w:multiLevelType w:val="hybridMultilevel"/>
    <w:tmpl w:val="3A38F3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53AD3"/>
    <w:multiLevelType w:val="hybridMultilevel"/>
    <w:tmpl w:val="B0D44FAE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224577"/>
    <w:multiLevelType w:val="multilevel"/>
    <w:tmpl w:val="37F62B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B8036F"/>
    <w:multiLevelType w:val="hybridMultilevel"/>
    <w:tmpl w:val="F26825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274C3"/>
    <w:multiLevelType w:val="hybridMultilevel"/>
    <w:tmpl w:val="DFB6D4F6"/>
    <w:lvl w:ilvl="0" w:tplc="040E000F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C59962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CFF76F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E494EC2"/>
    <w:multiLevelType w:val="hybridMultilevel"/>
    <w:tmpl w:val="59BCDD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95AEA"/>
    <w:multiLevelType w:val="hybridMultilevel"/>
    <w:tmpl w:val="13CA90AE"/>
    <w:lvl w:ilvl="0" w:tplc="450AE6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E5473"/>
    <w:multiLevelType w:val="multilevel"/>
    <w:tmpl w:val="FD009A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70C00DE"/>
    <w:multiLevelType w:val="hybridMultilevel"/>
    <w:tmpl w:val="47421700"/>
    <w:lvl w:ilvl="0" w:tplc="B48629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C6528F3"/>
    <w:multiLevelType w:val="multilevel"/>
    <w:tmpl w:val="400EAB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7D47D7"/>
    <w:multiLevelType w:val="hybridMultilevel"/>
    <w:tmpl w:val="968270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87679"/>
    <w:multiLevelType w:val="hybridMultilevel"/>
    <w:tmpl w:val="DAC44D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373A5B"/>
    <w:multiLevelType w:val="multilevel"/>
    <w:tmpl w:val="F9D2A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DE4722B"/>
    <w:multiLevelType w:val="multilevel"/>
    <w:tmpl w:val="5A3060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E4E477B"/>
    <w:multiLevelType w:val="hybridMultilevel"/>
    <w:tmpl w:val="1BC0D852"/>
    <w:lvl w:ilvl="0" w:tplc="0204B1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160099">
    <w:abstractNumId w:val="10"/>
  </w:num>
  <w:num w:numId="2" w16cid:durableId="299309186">
    <w:abstractNumId w:val="1"/>
  </w:num>
  <w:num w:numId="3" w16cid:durableId="2009862346">
    <w:abstractNumId w:val="6"/>
  </w:num>
  <w:num w:numId="4" w16cid:durableId="2020934811">
    <w:abstractNumId w:val="18"/>
  </w:num>
  <w:num w:numId="5" w16cid:durableId="1642953147">
    <w:abstractNumId w:val="13"/>
  </w:num>
  <w:num w:numId="6" w16cid:durableId="918367536">
    <w:abstractNumId w:val="3"/>
  </w:num>
  <w:num w:numId="7" w16cid:durableId="957491457">
    <w:abstractNumId w:val="15"/>
  </w:num>
  <w:num w:numId="8" w16cid:durableId="1529368940">
    <w:abstractNumId w:val="19"/>
  </w:num>
  <w:num w:numId="9" w16cid:durableId="1380008903">
    <w:abstractNumId w:val="17"/>
  </w:num>
  <w:num w:numId="10" w16cid:durableId="1139229619">
    <w:abstractNumId w:val="12"/>
  </w:num>
  <w:num w:numId="11" w16cid:durableId="1530098154">
    <w:abstractNumId w:val="20"/>
  </w:num>
  <w:num w:numId="12" w16cid:durableId="1267276439">
    <w:abstractNumId w:val="14"/>
  </w:num>
  <w:num w:numId="13" w16cid:durableId="493036451">
    <w:abstractNumId w:val="8"/>
  </w:num>
  <w:num w:numId="14" w16cid:durableId="1948997091">
    <w:abstractNumId w:val="5"/>
  </w:num>
  <w:num w:numId="15" w16cid:durableId="131142009">
    <w:abstractNumId w:val="2"/>
  </w:num>
  <w:num w:numId="16" w16cid:durableId="556161295">
    <w:abstractNumId w:val="0"/>
  </w:num>
  <w:num w:numId="17" w16cid:durableId="124811579">
    <w:abstractNumId w:val="4"/>
  </w:num>
  <w:num w:numId="18" w16cid:durableId="711420896">
    <w:abstractNumId w:val="9"/>
  </w:num>
  <w:num w:numId="19" w16cid:durableId="10106682">
    <w:abstractNumId w:val="16"/>
  </w:num>
  <w:num w:numId="20" w16cid:durableId="633096452">
    <w:abstractNumId w:val="11"/>
  </w:num>
  <w:num w:numId="21" w16cid:durableId="103195102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akacs.lajos@szigethalom.hu">
    <w15:presenceInfo w15:providerId="AD" w15:userId="S-1-5-21-1291887254-417800126-1712562006-11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BE"/>
    <w:rsid w:val="00020574"/>
    <w:rsid w:val="00052E8B"/>
    <w:rsid w:val="00094AD0"/>
    <w:rsid w:val="000C3403"/>
    <w:rsid w:val="000E4E3E"/>
    <w:rsid w:val="00114EBB"/>
    <w:rsid w:val="001359B4"/>
    <w:rsid w:val="001378EB"/>
    <w:rsid w:val="0014503D"/>
    <w:rsid w:val="00163FC7"/>
    <w:rsid w:val="00183001"/>
    <w:rsid w:val="00195819"/>
    <w:rsid w:val="001B4FAC"/>
    <w:rsid w:val="001B7E69"/>
    <w:rsid w:val="001D577F"/>
    <w:rsid w:val="001E0714"/>
    <w:rsid w:val="00206446"/>
    <w:rsid w:val="00207209"/>
    <w:rsid w:val="00224E0F"/>
    <w:rsid w:val="002432E9"/>
    <w:rsid w:val="0024658E"/>
    <w:rsid w:val="00292AA7"/>
    <w:rsid w:val="002B5A44"/>
    <w:rsid w:val="002B6E27"/>
    <w:rsid w:val="00336ABA"/>
    <w:rsid w:val="00375B60"/>
    <w:rsid w:val="00395B2E"/>
    <w:rsid w:val="003A08D7"/>
    <w:rsid w:val="003C1418"/>
    <w:rsid w:val="003C4E08"/>
    <w:rsid w:val="003C5E22"/>
    <w:rsid w:val="003E1DC6"/>
    <w:rsid w:val="003E2F33"/>
    <w:rsid w:val="00424A7A"/>
    <w:rsid w:val="00435B62"/>
    <w:rsid w:val="00440B06"/>
    <w:rsid w:val="004A6336"/>
    <w:rsid w:val="004E22F1"/>
    <w:rsid w:val="00501B2E"/>
    <w:rsid w:val="00531B9A"/>
    <w:rsid w:val="00550A1E"/>
    <w:rsid w:val="00560371"/>
    <w:rsid w:val="00597C4B"/>
    <w:rsid w:val="00601096"/>
    <w:rsid w:val="00620611"/>
    <w:rsid w:val="00646193"/>
    <w:rsid w:val="0066571F"/>
    <w:rsid w:val="006A512D"/>
    <w:rsid w:val="006C30A4"/>
    <w:rsid w:val="006C71BE"/>
    <w:rsid w:val="0070062A"/>
    <w:rsid w:val="00700A9D"/>
    <w:rsid w:val="00702199"/>
    <w:rsid w:val="00751B6A"/>
    <w:rsid w:val="00754049"/>
    <w:rsid w:val="0078063B"/>
    <w:rsid w:val="007A21BF"/>
    <w:rsid w:val="007F1B76"/>
    <w:rsid w:val="008521E7"/>
    <w:rsid w:val="00853187"/>
    <w:rsid w:val="00856047"/>
    <w:rsid w:val="00887119"/>
    <w:rsid w:val="008A1786"/>
    <w:rsid w:val="008C2018"/>
    <w:rsid w:val="008F3EA0"/>
    <w:rsid w:val="008F572A"/>
    <w:rsid w:val="00907FF2"/>
    <w:rsid w:val="0094543D"/>
    <w:rsid w:val="00953C78"/>
    <w:rsid w:val="00972E4E"/>
    <w:rsid w:val="00975642"/>
    <w:rsid w:val="00A20B3F"/>
    <w:rsid w:val="00A31CE6"/>
    <w:rsid w:val="00A71CFD"/>
    <w:rsid w:val="00A7764C"/>
    <w:rsid w:val="00A97718"/>
    <w:rsid w:val="00AC5620"/>
    <w:rsid w:val="00B00C3D"/>
    <w:rsid w:val="00B37418"/>
    <w:rsid w:val="00B43416"/>
    <w:rsid w:val="00B8216F"/>
    <w:rsid w:val="00B85DC8"/>
    <w:rsid w:val="00BA005E"/>
    <w:rsid w:val="00BA6784"/>
    <w:rsid w:val="00BB64EE"/>
    <w:rsid w:val="00BC2265"/>
    <w:rsid w:val="00C210AE"/>
    <w:rsid w:val="00C747F0"/>
    <w:rsid w:val="00CB01F9"/>
    <w:rsid w:val="00D35CBE"/>
    <w:rsid w:val="00D72EF2"/>
    <w:rsid w:val="00DC526E"/>
    <w:rsid w:val="00DE7BC9"/>
    <w:rsid w:val="00E14388"/>
    <w:rsid w:val="00E44C6B"/>
    <w:rsid w:val="00EA39BB"/>
    <w:rsid w:val="00EA7B35"/>
    <w:rsid w:val="00EE6390"/>
    <w:rsid w:val="00FB7BEB"/>
    <w:rsid w:val="00FC0354"/>
    <w:rsid w:val="00FE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4:docId w14:val="6788C1F2"/>
  <w15:docId w15:val="{20D54DE3-3508-49FD-8FA9-EE599378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0C3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5318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E2F33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E2F33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E14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A3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A39BB"/>
  </w:style>
  <w:style w:type="paragraph" w:styleId="llb">
    <w:name w:val="footer"/>
    <w:basedOn w:val="Norml"/>
    <w:link w:val="llbChar"/>
    <w:uiPriority w:val="99"/>
    <w:unhideWhenUsed/>
    <w:rsid w:val="00EA3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A39BB"/>
  </w:style>
  <w:style w:type="paragraph" w:customStyle="1" w:styleId="Default">
    <w:name w:val="Default"/>
    <w:rsid w:val="009756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Vltozat">
    <w:name w:val="Revision"/>
    <w:hidden/>
    <w:uiPriority w:val="99"/>
    <w:semiHidden/>
    <w:rsid w:val="00907F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6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8041">
          <w:marLeft w:val="0"/>
          <w:marRight w:val="0"/>
          <w:marTop w:val="0"/>
          <w:marBottom w:val="0"/>
          <w:divBdr>
            <w:top w:val="single" w:sz="2" w:space="4" w:color="CCCCCC"/>
            <w:left w:val="single" w:sz="2" w:space="4" w:color="CCCCCC"/>
            <w:bottom w:val="single" w:sz="2" w:space="4" w:color="CCCCCC"/>
            <w:right w:val="single" w:sz="2" w:space="0" w:color="CCCCCC"/>
          </w:divBdr>
          <w:divsChild>
            <w:div w:id="5493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1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86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45599">
          <w:marLeft w:val="0"/>
          <w:marRight w:val="0"/>
          <w:marTop w:val="0"/>
          <w:marBottom w:val="0"/>
          <w:divBdr>
            <w:top w:val="single" w:sz="2" w:space="4" w:color="CCCCCC"/>
            <w:left w:val="single" w:sz="2" w:space="4" w:color="CCCCCC"/>
            <w:bottom w:val="single" w:sz="2" w:space="4" w:color="CCCCCC"/>
            <w:right w:val="single" w:sz="2" w:space="0" w:color="CCCCCC"/>
          </w:divBdr>
          <w:divsChild>
            <w:div w:id="10426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6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4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12981-1EA9-4964-85CE-5246D673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1046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takacs.lajos</dc:creator>
  <cp:lastModifiedBy>takacs.lajos@szigethalom.hu</cp:lastModifiedBy>
  <cp:revision>14</cp:revision>
  <dcterms:created xsi:type="dcterms:W3CDTF">2025-11-03T12:48:00Z</dcterms:created>
  <dcterms:modified xsi:type="dcterms:W3CDTF">2025-11-06T08:02:00Z</dcterms:modified>
</cp:coreProperties>
</file>